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D" w:rsidRPr="00953ADD" w:rsidRDefault="00953ADD" w:rsidP="00953ADD">
      <w:pPr>
        <w:widowControl w:val="0"/>
        <w:tabs>
          <w:tab w:val="left" w:pos="2268"/>
        </w:tabs>
        <w:spacing w:line="288" w:lineRule="auto"/>
        <w:jc w:val="center"/>
        <w:rPr>
          <w:rFonts w:ascii="Arial" w:hAnsi="Arial" w:cs="Arial"/>
          <w:b/>
          <w:caps/>
          <w:sz w:val="40"/>
          <w:szCs w:val="40"/>
        </w:rPr>
      </w:pPr>
      <w:r w:rsidRPr="00953ADD">
        <w:rPr>
          <w:rFonts w:ascii="Arial" w:hAnsi="Arial" w:cs="Arial"/>
          <w:b/>
          <w:caps/>
          <w:sz w:val="40"/>
          <w:szCs w:val="40"/>
        </w:rPr>
        <w:t>KUPNÍ SMLOUVA</w:t>
      </w:r>
    </w:p>
    <w:p w:rsidR="00953ADD" w:rsidRPr="00953ADD" w:rsidRDefault="00953ADD" w:rsidP="00953ADD">
      <w:pPr>
        <w:widowControl w:val="0"/>
        <w:tabs>
          <w:tab w:val="left" w:pos="2268"/>
        </w:tabs>
        <w:spacing w:line="288" w:lineRule="auto"/>
        <w:jc w:val="center"/>
        <w:rPr>
          <w:rFonts w:ascii="Arial" w:hAnsi="Arial" w:cs="Arial"/>
          <w:b/>
          <w:caps/>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953ADD">
        <w:rPr>
          <w:rFonts w:ascii="Arial" w:hAnsi="Arial" w:cs="Arial"/>
          <w:b/>
          <w:sz w:val="28"/>
          <w:szCs w:val="40"/>
        </w:rPr>
        <w:t>„</w:t>
      </w:r>
      <w:ins w:id="0" w:author="Procházka Martin, DiS." w:date="2018-10-04T10:43:00Z">
        <w:r w:rsidR="002F0AF8" w:rsidRPr="002F0AF8">
          <w:rPr>
            <w:rFonts w:ascii="Arial" w:hAnsi="Arial" w:cs="Arial"/>
            <w:b/>
            <w:sz w:val="28"/>
            <w:szCs w:val="40"/>
          </w:rPr>
          <w:t>Dodávka materiálu trakčního vedení</w:t>
        </w:r>
      </w:ins>
      <w:del w:id="1" w:author="Procházka Martin, DiS." w:date="2018-10-04T10:43:00Z">
        <w:r w:rsidRPr="00953ADD" w:rsidDel="002F0AF8">
          <w:rPr>
            <w:rFonts w:ascii="Arial" w:hAnsi="Arial" w:cs="Arial"/>
            <w:b/>
            <w:sz w:val="28"/>
            <w:szCs w:val="40"/>
            <w:highlight w:val="yellow"/>
          </w:rPr>
          <w:delText>XXXXXXXXXXXXXXXXXXXXXXXXXXX</w:delText>
        </w:r>
      </w:del>
      <w:r w:rsidRPr="00953ADD">
        <w:rPr>
          <w:rFonts w:ascii="Arial" w:hAnsi="Arial" w:cs="Arial"/>
          <w:b/>
          <w:sz w:val="28"/>
          <w:szCs w:val="40"/>
        </w:rPr>
        <w:t>“</w:t>
      </w:r>
    </w:p>
    <w:p w:rsidR="00953ADD" w:rsidRPr="00953ADD" w:rsidRDefault="00953ADD" w:rsidP="00953ADD">
      <w:pPr>
        <w:widowControl w:val="0"/>
        <w:tabs>
          <w:tab w:val="left" w:pos="5812"/>
          <w:tab w:val="right" w:pos="6096"/>
        </w:tabs>
        <w:spacing w:before="240" w:line="288" w:lineRule="auto"/>
        <w:jc w:val="both"/>
        <w:rPr>
          <w:rFonts w:ascii="Arial" w:hAnsi="Arial" w:cs="Arial"/>
          <w:b/>
          <w:sz w:val="22"/>
          <w:szCs w:val="22"/>
        </w:rPr>
      </w:pPr>
      <w:r w:rsidRPr="00953ADD">
        <w:rPr>
          <w:rFonts w:ascii="Arial" w:hAnsi="Arial" w:cs="Arial"/>
          <w:b/>
          <w:sz w:val="22"/>
          <w:szCs w:val="22"/>
        </w:rPr>
        <w:t xml:space="preserve">č. smlouvy kupujícího: </w:t>
      </w:r>
      <w:r w:rsidRPr="008C6E78">
        <w:rPr>
          <w:rFonts w:ascii="Arial" w:hAnsi="Arial" w:cs="Arial"/>
          <w:b/>
          <w:noProof/>
          <w:sz w:val="22"/>
          <w:szCs w:val="22"/>
          <w:rPrChange w:id="2" w:author="Procházka Martin, DiS." w:date="2018-10-05T11:45:00Z">
            <w:rPr>
              <w:rFonts w:ascii="Arial" w:hAnsi="Arial" w:cs="Arial"/>
              <w:b/>
              <w:noProof/>
              <w:sz w:val="22"/>
              <w:szCs w:val="22"/>
              <w:highlight w:val="yellow"/>
            </w:rPr>
          </w:rPrChange>
        </w:rPr>
        <w:t xml:space="preserve">K </w:t>
      </w:r>
      <w:del w:id="3" w:author="Procházka Martin, DiS." w:date="2018-10-05T09:59:00Z">
        <w:r w:rsidRPr="008C6E78" w:rsidDel="003A4F40">
          <w:rPr>
            <w:rFonts w:ascii="Arial" w:hAnsi="Arial" w:cs="Arial"/>
            <w:b/>
            <w:noProof/>
            <w:sz w:val="22"/>
            <w:szCs w:val="22"/>
            <w:rPrChange w:id="4" w:author="Procházka Martin, DiS." w:date="2018-10-05T11:45:00Z">
              <w:rPr>
                <w:rFonts w:ascii="Arial" w:hAnsi="Arial" w:cs="Arial"/>
                <w:b/>
                <w:noProof/>
                <w:sz w:val="22"/>
                <w:szCs w:val="22"/>
                <w:highlight w:val="yellow"/>
              </w:rPr>
            </w:rPrChange>
          </w:rPr>
          <w:delText xml:space="preserve">XXX </w:delText>
        </w:r>
      </w:del>
      <w:ins w:id="5" w:author="Procházka Martin, DiS." w:date="2018-10-05T09:59:00Z">
        <w:r w:rsidR="003A4F40" w:rsidRPr="008C6E78">
          <w:rPr>
            <w:rFonts w:ascii="Arial" w:hAnsi="Arial" w:cs="Arial"/>
            <w:b/>
            <w:noProof/>
            <w:sz w:val="22"/>
            <w:szCs w:val="22"/>
            <w:rPrChange w:id="6" w:author="Procházka Martin, DiS." w:date="2018-10-05T11:45:00Z">
              <w:rPr>
                <w:rFonts w:ascii="Arial" w:hAnsi="Arial" w:cs="Arial"/>
                <w:b/>
                <w:noProof/>
                <w:sz w:val="22"/>
                <w:szCs w:val="22"/>
                <w:highlight w:val="yellow"/>
              </w:rPr>
            </w:rPrChange>
          </w:rPr>
          <w:t xml:space="preserve">640 </w:t>
        </w:r>
      </w:ins>
      <w:del w:id="7" w:author="Procházka Martin, DiS." w:date="2018-10-05T11:45:00Z">
        <w:r w:rsidRPr="008C6E78" w:rsidDel="008C6E78">
          <w:rPr>
            <w:rFonts w:ascii="Arial" w:hAnsi="Arial" w:cs="Arial"/>
            <w:b/>
            <w:noProof/>
            <w:sz w:val="22"/>
            <w:szCs w:val="22"/>
            <w:rPrChange w:id="8" w:author="Procházka Martin, DiS." w:date="2018-10-05T11:45:00Z">
              <w:rPr>
                <w:rFonts w:ascii="Arial" w:hAnsi="Arial" w:cs="Arial"/>
                <w:b/>
                <w:noProof/>
                <w:sz w:val="22"/>
                <w:szCs w:val="22"/>
                <w:highlight w:val="yellow"/>
              </w:rPr>
            </w:rPrChange>
          </w:rPr>
          <w:delText xml:space="preserve">XXX </w:delText>
        </w:r>
      </w:del>
      <w:ins w:id="9" w:author="Procházka Martin, DiS." w:date="2018-10-05T11:45:00Z">
        <w:r w:rsidR="008C6E78" w:rsidRPr="008C6E78">
          <w:rPr>
            <w:rFonts w:ascii="Arial" w:hAnsi="Arial" w:cs="Arial"/>
            <w:b/>
            <w:noProof/>
            <w:sz w:val="22"/>
            <w:szCs w:val="22"/>
            <w:rPrChange w:id="10" w:author="Procházka Martin, DiS." w:date="2018-10-05T11:45:00Z">
              <w:rPr>
                <w:rFonts w:ascii="Arial" w:hAnsi="Arial" w:cs="Arial"/>
                <w:b/>
                <w:noProof/>
                <w:sz w:val="22"/>
                <w:szCs w:val="22"/>
                <w:highlight w:val="yellow"/>
              </w:rPr>
            </w:rPrChange>
          </w:rPr>
          <w:t xml:space="preserve">017 </w:t>
        </w:r>
      </w:ins>
      <w:del w:id="11" w:author="Procházka Martin, DiS." w:date="2018-10-05T09:59:00Z">
        <w:r w:rsidRPr="008C6E78" w:rsidDel="003A4F40">
          <w:rPr>
            <w:rFonts w:ascii="Arial" w:hAnsi="Arial" w:cs="Arial"/>
            <w:b/>
            <w:noProof/>
            <w:sz w:val="22"/>
            <w:szCs w:val="22"/>
            <w:rPrChange w:id="12" w:author="Procházka Martin, DiS." w:date="2018-10-05T11:45:00Z">
              <w:rPr>
                <w:rFonts w:ascii="Arial" w:hAnsi="Arial" w:cs="Arial"/>
                <w:b/>
                <w:noProof/>
                <w:sz w:val="22"/>
                <w:szCs w:val="22"/>
                <w:highlight w:val="yellow"/>
              </w:rPr>
            </w:rPrChange>
          </w:rPr>
          <w:delText>XXX</w:delText>
        </w:r>
      </w:del>
      <w:ins w:id="13" w:author="Procházka Martin, DiS." w:date="2018-10-05T09:59:00Z">
        <w:r w:rsidR="003A4F40" w:rsidRPr="008C6E78">
          <w:rPr>
            <w:rFonts w:ascii="Arial" w:hAnsi="Arial" w:cs="Arial"/>
            <w:b/>
            <w:noProof/>
            <w:sz w:val="22"/>
            <w:szCs w:val="22"/>
            <w:rPrChange w:id="14" w:author="Procházka Martin, DiS." w:date="2018-10-05T11:45:00Z">
              <w:rPr>
                <w:rFonts w:ascii="Arial" w:hAnsi="Arial" w:cs="Arial"/>
                <w:b/>
                <w:noProof/>
                <w:sz w:val="22"/>
                <w:szCs w:val="22"/>
                <w:highlight w:val="yellow"/>
              </w:rPr>
            </w:rPrChange>
          </w:rPr>
          <w:t>500</w:t>
        </w:r>
      </w:ins>
      <w:r w:rsidRPr="008C6E78">
        <w:rPr>
          <w:rFonts w:ascii="Arial" w:hAnsi="Arial" w:cs="Arial"/>
          <w:b/>
          <w:noProof/>
          <w:sz w:val="22"/>
          <w:szCs w:val="22"/>
          <w:rPrChange w:id="15" w:author="Procházka Martin, DiS." w:date="2018-10-05T11:45:00Z">
            <w:rPr>
              <w:rFonts w:ascii="Arial" w:hAnsi="Arial" w:cs="Arial"/>
              <w:b/>
              <w:noProof/>
              <w:sz w:val="22"/>
              <w:szCs w:val="22"/>
              <w:highlight w:val="yellow"/>
            </w:rPr>
          </w:rPrChange>
        </w:rPr>
        <w:t xml:space="preserve"> </w:t>
      </w:r>
      <w:del w:id="16" w:author="Procházka Martin, DiS." w:date="2018-10-05T09:59:00Z">
        <w:r w:rsidRPr="00953ADD" w:rsidDel="003A4F40">
          <w:rPr>
            <w:rFonts w:ascii="Arial" w:hAnsi="Arial" w:cs="Arial"/>
            <w:b/>
            <w:noProof/>
            <w:sz w:val="22"/>
            <w:szCs w:val="22"/>
            <w:highlight w:val="yellow"/>
          </w:rPr>
          <w:delText>XX</w:delText>
        </w:r>
      </w:del>
      <w:ins w:id="17" w:author="Procházka Martin, DiS." w:date="2018-10-05T09:59:00Z">
        <w:r w:rsidR="003A4F40">
          <w:rPr>
            <w:rFonts w:ascii="Arial" w:hAnsi="Arial" w:cs="Arial"/>
            <w:b/>
            <w:noProof/>
            <w:sz w:val="22"/>
            <w:szCs w:val="22"/>
          </w:rPr>
          <w:t>18</w:t>
        </w:r>
      </w:ins>
      <w:r w:rsidRPr="00953ADD">
        <w:rPr>
          <w:rFonts w:ascii="Arial" w:hAnsi="Arial" w:cs="Arial"/>
          <w:b/>
          <w:sz w:val="22"/>
          <w:szCs w:val="22"/>
        </w:rPr>
        <w:tab/>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t xml:space="preserve">č. </w:t>
      </w:r>
      <w:proofErr w:type="gramStart"/>
      <w:r w:rsidRPr="00953ADD">
        <w:rPr>
          <w:rFonts w:ascii="Arial" w:hAnsi="Arial" w:cs="Arial"/>
          <w:b/>
          <w:sz w:val="22"/>
          <w:szCs w:val="22"/>
        </w:rPr>
        <w:t>smlouvy</w:t>
      </w:r>
      <w:proofErr w:type="gramEnd"/>
      <w:r w:rsidRPr="00953ADD">
        <w:rPr>
          <w:rFonts w:ascii="Arial" w:hAnsi="Arial" w:cs="Arial"/>
          <w:b/>
          <w:sz w:val="22"/>
          <w:szCs w:val="22"/>
        </w:rPr>
        <w:t xml:space="preserve"> prodávajícího: </w:t>
      </w:r>
    </w:p>
    <w:p w:rsidR="00953ADD" w:rsidRPr="00953ADD" w:rsidRDefault="00953ADD" w:rsidP="00953ADD">
      <w:pPr>
        <w:widowControl w:val="0"/>
        <w:tabs>
          <w:tab w:val="left" w:pos="5812"/>
          <w:tab w:val="right" w:pos="6096"/>
        </w:tabs>
        <w:spacing w:after="120" w:line="288" w:lineRule="auto"/>
        <w:jc w:val="both"/>
        <w:rPr>
          <w:rFonts w:ascii="Arial" w:hAnsi="Arial" w:cs="Arial"/>
          <w:b/>
          <w:sz w:val="22"/>
          <w:szCs w:val="22"/>
        </w:rPr>
      </w:pPr>
      <w:proofErr w:type="spellStart"/>
      <w:r w:rsidRPr="00953ADD">
        <w:rPr>
          <w:rFonts w:ascii="Arial" w:hAnsi="Arial" w:cs="Arial"/>
          <w:sz w:val="22"/>
          <w:szCs w:val="22"/>
        </w:rPr>
        <w:t>evid</w:t>
      </w:r>
      <w:proofErr w:type="spellEnd"/>
      <w:r w:rsidRPr="00953ADD">
        <w:rPr>
          <w:rFonts w:ascii="Arial" w:hAnsi="Arial" w:cs="Arial"/>
          <w:sz w:val="22"/>
          <w:szCs w:val="22"/>
        </w:rPr>
        <w:t>. číslo registru VZ:</w:t>
      </w:r>
      <w:r w:rsidRPr="00953ADD">
        <w:rPr>
          <w:rFonts w:ascii="Arial" w:hAnsi="Arial" w:cs="Arial"/>
          <w:b/>
          <w:sz w:val="22"/>
          <w:szCs w:val="22"/>
        </w:rPr>
        <w:t xml:space="preserve"> </w:t>
      </w:r>
      <w:del w:id="18" w:author="Procházka Martin, DiS." w:date="2018-10-05T09:58:00Z">
        <w:r w:rsidRPr="00953ADD" w:rsidDel="003A4F40">
          <w:rPr>
            <w:rFonts w:ascii="Arial" w:hAnsi="Arial" w:cs="Arial"/>
            <w:b/>
            <w:sz w:val="22"/>
            <w:szCs w:val="22"/>
            <w:highlight w:val="yellow"/>
          </w:rPr>
          <w:delText>XXXXXXXX</w:delText>
        </w:r>
      </w:del>
      <w:ins w:id="19" w:author="Procházka Martin, DiS." w:date="2018-10-05T09:58:00Z">
        <w:r w:rsidR="003A4F40">
          <w:rPr>
            <w:rFonts w:ascii="Arial" w:hAnsi="Arial" w:cs="Arial"/>
            <w:b/>
            <w:sz w:val="22"/>
            <w:szCs w:val="22"/>
          </w:rPr>
          <w:t>6401811</w:t>
        </w:r>
      </w:ins>
      <w:ins w:id="20" w:author="Procházka Martin, DiS." w:date="2018-10-12T08:21:00Z">
        <w:r w:rsidR="00464F0E">
          <w:rPr>
            <w:rFonts w:ascii="Arial" w:hAnsi="Arial" w:cs="Arial"/>
            <w:b/>
            <w:sz w:val="22"/>
            <w:szCs w:val="22"/>
          </w:rPr>
          <w:t>6</w:t>
        </w:r>
      </w:ins>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Kupující:</w:t>
      </w:r>
      <w:r w:rsidRPr="00953ADD">
        <w:rPr>
          <w:rFonts w:ascii="Arial" w:hAnsi="Arial" w:cs="Arial"/>
          <w:b/>
          <w:sz w:val="22"/>
          <w:szCs w:val="22"/>
        </w:rPr>
        <w:tab/>
      </w:r>
    </w:p>
    <w:p w:rsidR="00953ADD" w:rsidRPr="00953ADD" w:rsidRDefault="00953ADD" w:rsidP="00953ADD">
      <w:pPr>
        <w:tabs>
          <w:tab w:val="left" w:pos="567"/>
          <w:tab w:val="left" w:pos="1985"/>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Název:</w:t>
      </w:r>
      <w:r w:rsidRPr="00953ADD">
        <w:rPr>
          <w:rFonts w:ascii="Arial" w:hAnsi="Arial" w:cs="Arial"/>
          <w:b/>
          <w:sz w:val="22"/>
          <w:szCs w:val="22"/>
        </w:rPr>
        <w:t xml:space="preserve"> Správa železniční dopravní cesty, státní organizace</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Sídlo: Praha 1</w:t>
      </w:r>
      <w:r w:rsidR="00453802">
        <w:rPr>
          <w:rFonts w:ascii="Arial" w:hAnsi="Arial" w:cs="Arial"/>
          <w:sz w:val="22"/>
          <w:szCs w:val="22"/>
        </w:rPr>
        <w:t xml:space="preserve"> - </w:t>
      </w:r>
      <w:r w:rsidRPr="00953ADD">
        <w:rPr>
          <w:rFonts w:ascii="Arial" w:hAnsi="Arial" w:cs="Arial"/>
          <w:sz w:val="22"/>
          <w:szCs w:val="22"/>
        </w:rPr>
        <w:t>Nové Město, Dlážděná 1003/7, PSČ 110 00</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IČ: 70994234</w:t>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DIČ: CZ70994234</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Zapsaná: v obchodním rejstříku vedeném Městským soudem v Praze, oddíl A, vložka 48384</w:t>
      </w:r>
    </w:p>
    <w:p w:rsidR="00953ADD" w:rsidRPr="00953ADD" w:rsidRDefault="00953ADD" w:rsidP="00953ADD">
      <w:pPr>
        <w:tabs>
          <w:tab w:val="left" w:pos="567"/>
          <w:tab w:val="left" w:pos="1985"/>
          <w:tab w:val="left" w:pos="3544"/>
        </w:tabs>
        <w:jc w:val="both"/>
        <w:rPr>
          <w:rFonts w:ascii="Arial" w:hAnsi="Arial" w:cs="Arial"/>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Ing. Luborem Hrubešem</w:t>
      </w:r>
      <w:r w:rsidRPr="00953ADD">
        <w:rPr>
          <w:rFonts w:ascii="Arial" w:hAnsi="Arial" w:cs="Arial"/>
          <w:sz w:val="22"/>
          <w:szCs w:val="22"/>
        </w:rPr>
        <w:t>, ředitelem Oblastního ředitelství Hradec Králové</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3"/>
        </w:numPr>
        <w:tabs>
          <w:tab w:val="left" w:pos="567"/>
          <w:tab w:val="left" w:pos="1134"/>
          <w:tab w:val="left" w:pos="3261"/>
        </w:tabs>
        <w:ind w:left="1134" w:hanging="425"/>
        <w:rPr>
          <w:rFonts w:ascii="Arial" w:hAnsi="Arial" w:cs="Arial"/>
          <w:sz w:val="22"/>
          <w:szCs w:val="22"/>
        </w:rPr>
      </w:pPr>
      <w:r w:rsidRPr="00953ADD">
        <w:rPr>
          <w:rFonts w:ascii="Arial" w:hAnsi="Arial" w:cs="Arial"/>
          <w:sz w:val="22"/>
          <w:szCs w:val="22"/>
        </w:rPr>
        <w:t>ve věcech smluvních: Mgr. Filip Kudláček, tel.: 972 342 048, Kudlacek@szdc.cz</w:t>
      </w:r>
    </w:p>
    <w:p w:rsidR="00953ADD" w:rsidRPr="00953ADD" w:rsidRDefault="00953ADD" w:rsidP="00953ADD">
      <w:pPr>
        <w:tabs>
          <w:tab w:val="left" w:pos="567"/>
          <w:tab w:val="left" w:pos="3261"/>
        </w:tabs>
        <w:ind w:left="1134" w:hanging="425"/>
        <w:rPr>
          <w:rFonts w:ascii="Arial" w:hAnsi="Arial" w:cs="Arial"/>
          <w:sz w:val="22"/>
          <w:szCs w:val="22"/>
        </w:rPr>
      </w:pPr>
      <w:r w:rsidRPr="00953ADD">
        <w:rPr>
          <w:rFonts w:ascii="Arial" w:hAnsi="Arial" w:cs="Arial"/>
          <w:sz w:val="22"/>
          <w:szCs w:val="22"/>
        </w:rPr>
        <w:tab/>
      </w:r>
      <w:r w:rsidRPr="00953ADD">
        <w:rPr>
          <w:rFonts w:ascii="Arial" w:hAnsi="Arial" w:cs="Arial"/>
          <w:sz w:val="22"/>
          <w:szCs w:val="22"/>
        </w:rPr>
        <w:tab/>
        <w:t>Ing. Jan Jirowetz, tel.: 972 341 425, Jirowetz@szdc.cz</w:t>
      </w:r>
    </w:p>
    <w:p w:rsidR="003A4F40" w:rsidRPr="00CA685B" w:rsidRDefault="00953ADD" w:rsidP="003A4F40">
      <w:pPr>
        <w:numPr>
          <w:ilvl w:val="0"/>
          <w:numId w:val="3"/>
        </w:numPr>
        <w:tabs>
          <w:tab w:val="clear" w:pos="2204"/>
          <w:tab w:val="left" w:pos="567"/>
          <w:tab w:val="left" w:pos="1985"/>
          <w:tab w:val="left" w:pos="3544"/>
        </w:tabs>
        <w:ind w:left="1134" w:hanging="425"/>
        <w:rPr>
          <w:ins w:id="21" w:author="Procházka Martin, DiS." w:date="2018-10-05T09:59:00Z"/>
          <w:rFonts w:ascii="Arial" w:hAnsi="Arial" w:cs="Arial"/>
          <w:sz w:val="22"/>
        </w:rPr>
      </w:pPr>
      <w:r w:rsidRPr="00953ADD">
        <w:rPr>
          <w:rFonts w:ascii="Arial" w:hAnsi="Arial" w:cs="Arial"/>
          <w:sz w:val="22"/>
          <w:szCs w:val="22"/>
        </w:rPr>
        <w:t>ve věcech technických:</w:t>
      </w:r>
      <w:r w:rsidRPr="00953ADD">
        <w:rPr>
          <w:rFonts w:cs="Arial"/>
          <w:noProof/>
          <w:sz w:val="22"/>
          <w:szCs w:val="22"/>
        </w:rPr>
        <w:t xml:space="preserve"> </w:t>
      </w:r>
      <w:ins w:id="22" w:author="Procházka Martin, DiS." w:date="2018-10-05T09:59:00Z">
        <w:r w:rsidR="003A4F40">
          <w:rPr>
            <w:rFonts w:ascii="Arial" w:hAnsi="Arial" w:cs="Arial"/>
            <w:sz w:val="22"/>
          </w:rPr>
          <w:t>Tomáš Louda</w:t>
        </w:r>
        <w:r w:rsidR="003A4F40" w:rsidRPr="00CA685B">
          <w:rPr>
            <w:rFonts w:ascii="Arial" w:hAnsi="Arial" w:cs="Arial"/>
            <w:sz w:val="22"/>
          </w:rPr>
          <w:t xml:space="preserve">, tel.: </w:t>
        </w:r>
        <w:r w:rsidR="003A4F40">
          <w:rPr>
            <w:rFonts w:ascii="Arial" w:hAnsi="Arial" w:cs="Arial"/>
            <w:sz w:val="22"/>
          </w:rPr>
          <w:t>972 322 504</w:t>
        </w:r>
        <w:r w:rsidR="003A4F40" w:rsidRPr="00CA685B">
          <w:rPr>
            <w:rFonts w:ascii="Arial" w:hAnsi="Arial" w:cs="Arial"/>
            <w:sz w:val="22"/>
          </w:rPr>
          <w:t xml:space="preserve">, </w:t>
        </w:r>
        <w:r w:rsidR="003A4F40">
          <w:rPr>
            <w:rFonts w:ascii="Arial" w:hAnsi="Arial" w:cs="Arial"/>
            <w:sz w:val="22"/>
          </w:rPr>
          <w:t>Louda@szdc.cz</w:t>
        </w:r>
      </w:ins>
    </w:p>
    <w:p w:rsidR="00953ADD" w:rsidRPr="00953ADD" w:rsidRDefault="003A4F40">
      <w:pPr>
        <w:tabs>
          <w:tab w:val="left" w:pos="567"/>
          <w:tab w:val="left" w:pos="1134"/>
          <w:tab w:val="left" w:pos="3402"/>
        </w:tabs>
        <w:ind w:left="2204"/>
        <w:rPr>
          <w:rFonts w:ascii="Arial" w:hAnsi="Arial" w:cs="Arial"/>
          <w:sz w:val="22"/>
          <w:szCs w:val="22"/>
        </w:rPr>
        <w:pPrChange w:id="23" w:author="Procházka Martin, DiS." w:date="2018-10-05T09:59:00Z">
          <w:pPr>
            <w:numPr>
              <w:numId w:val="3"/>
            </w:numPr>
            <w:tabs>
              <w:tab w:val="left" w:pos="567"/>
              <w:tab w:val="left" w:pos="1134"/>
              <w:tab w:val="num" w:pos="2204"/>
              <w:tab w:val="left" w:pos="3402"/>
            </w:tabs>
            <w:ind w:left="2204" w:hanging="1495"/>
          </w:pPr>
        </w:pPrChange>
      </w:pPr>
      <w:ins w:id="24" w:author="Procházka Martin, DiS." w:date="2018-10-05T09:59:00Z">
        <w:r>
          <w:rPr>
            <w:rFonts w:ascii="Arial" w:hAnsi="Arial" w:cs="Arial"/>
            <w:sz w:val="22"/>
          </w:rPr>
          <w:tab/>
        </w:r>
        <w:r w:rsidRPr="00CA685B">
          <w:rPr>
            <w:rFonts w:ascii="Arial" w:hAnsi="Arial" w:cs="Arial"/>
            <w:sz w:val="22"/>
          </w:rPr>
          <w:tab/>
        </w:r>
        <w:r>
          <w:rPr>
            <w:rFonts w:ascii="Arial" w:hAnsi="Arial" w:cs="Arial"/>
            <w:sz w:val="22"/>
          </w:rPr>
          <w:t>Ing. Adolf Täuber</w:t>
        </w:r>
        <w:r w:rsidRPr="00CA685B">
          <w:rPr>
            <w:rFonts w:ascii="Arial" w:hAnsi="Arial" w:cs="Arial"/>
            <w:sz w:val="22"/>
          </w:rPr>
          <w:t xml:space="preserve">, tel.: </w:t>
        </w:r>
        <w:r>
          <w:rPr>
            <w:rFonts w:ascii="Arial" w:hAnsi="Arial" w:cs="Arial"/>
            <w:sz w:val="22"/>
          </w:rPr>
          <w:t>972 322 999</w:t>
        </w:r>
        <w:r w:rsidRPr="00CA685B">
          <w:rPr>
            <w:rFonts w:ascii="Arial" w:hAnsi="Arial" w:cs="Arial"/>
            <w:sz w:val="22"/>
          </w:rPr>
          <w:t xml:space="preserve">, </w:t>
        </w:r>
        <w:r>
          <w:rPr>
            <w:rFonts w:ascii="Arial" w:hAnsi="Arial" w:cs="Arial"/>
            <w:sz w:val="22"/>
          </w:rPr>
          <w:t>TauberA@szdc.cz</w:t>
        </w:r>
      </w:ins>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ab/>
      </w:r>
    </w:p>
    <w:p w:rsidR="00953ADD" w:rsidRPr="00953ADD" w:rsidRDefault="00953ADD" w:rsidP="00953ADD">
      <w:pPr>
        <w:tabs>
          <w:tab w:val="left" w:pos="426"/>
          <w:tab w:val="left" w:pos="1985"/>
          <w:tab w:val="left" w:pos="4395"/>
        </w:tabs>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Kontaktní adresa, adresa pro zasílání smluvní korespondence a faktur:</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Správa železniční dopravní cesty, státní organizace</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Oblastní ředitelství Hradec Králové</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 xml:space="preserve">U </w:t>
      </w:r>
      <w:proofErr w:type="spellStart"/>
      <w:r w:rsidRPr="00953ADD">
        <w:rPr>
          <w:rFonts w:ascii="Arial" w:hAnsi="Arial" w:cs="Arial"/>
          <w:sz w:val="22"/>
          <w:szCs w:val="22"/>
        </w:rPr>
        <w:t>Fotochemy</w:t>
      </w:r>
      <w:proofErr w:type="spellEnd"/>
      <w:r w:rsidRPr="00953ADD">
        <w:rPr>
          <w:rFonts w:ascii="Arial" w:hAnsi="Arial" w:cs="Arial"/>
          <w:sz w:val="22"/>
          <w:szCs w:val="22"/>
        </w:rPr>
        <w:t xml:space="preserve"> 259, poštovní schránka 26</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501 01 Hradec Králové</w:t>
      </w:r>
    </w:p>
    <w:p w:rsidR="00953ADD" w:rsidRPr="00953ADD" w:rsidRDefault="00953ADD" w:rsidP="00953ADD">
      <w:pPr>
        <w:tabs>
          <w:tab w:val="left" w:pos="426"/>
          <w:tab w:val="left" w:pos="1985"/>
          <w:tab w:val="right" w:pos="5670"/>
        </w:tabs>
        <w:jc w:val="both"/>
        <w:rPr>
          <w:rFonts w:ascii="Arial" w:hAnsi="Arial" w:cs="Arial"/>
          <w:sz w:val="22"/>
          <w:szCs w:val="22"/>
        </w:rPr>
      </w:pPr>
      <w:r w:rsidRPr="00953ADD">
        <w:rPr>
          <w:rFonts w:ascii="Arial" w:hAnsi="Arial" w:cs="Arial"/>
          <w:sz w:val="22"/>
          <w:szCs w:val="22"/>
        </w:rPr>
        <w:tab/>
      </w:r>
    </w:p>
    <w:p w:rsidR="00953ADD" w:rsidRPr="00953ADD" w:rsidRDefault="00953ADD" w:rsidP="00953ADD">
      <w:pPr>
        <w:tabs>
          <w:tab w:val="left" w:pos="1560"/>
        </w:tabs>
        <w:spacing w:before="120" w:after="120" w:line="312" w:lineRule="auto"/>
        <w:jc w:val="both"/>
        <w:rPr>
          <w:rFonts w:ascii="Arial" w:hAnsi="Arial" w:cs="Arial"/>
          <w:sz w:val="22"/>
          <w:szCs w:val="22"/>
        </w:rPr>
      </w:pPr>
      <w:r w:rsidRPr="00953ADD">
        <w:rPr>
          <w:rFonts w:ascii="Arial" w:hAnsi="Arial" w:cs="Arial"/>
          <w:sz w:val="22"/>
          <w:szCs w:val="22"/>
        </w:rPr>
        <w:tab/>
        <w:t>(dále jen „kupující“) na straně jedné</w:t>
      </w:r>
    </w:p>
    <w:p w:rsidR="00953ADD" w:rsidRPr="00953ADD" w:rsidRDefault="00953ADD" w:rsidP="00953ADD">
      <w:pPr>
        <w:tabs>
          <w:tab w:val="left" w:pos="1560"/>
        </w:tabs>
        <w:spacing w:before="120" w:after="120" w:line="312" w:lineRule="auto"/>
        <w:jc w:val="center"/>
        <w:rPr>
          <w:rFonts w:ascii="Arial" w:hAnsi="Arial" w:cs="Arial"/>
          <w:b/>
          <w:sz w:val="22"/>
          <w:szCs w:val="22"/>
        </w:rPr>
      </w:pPr>
      <w:r w:rsidRPr="00953ADD">
        <w:rPr>
          <w:rFonts w:ascii="Arial" w:hAnsi="Arial" w:cs="Arial"/>
          <w:b/>
          <w:sz w:val="22"/>
          <w:szCs w:val="22"/>
        </w:rPr>
        <w:t>a</w:t>
      </w:r>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Prodávající:</w:t>
      </w:r>
      <w:r w:rsidRPr="00953ADD">
        <w:rPr>
          <w:rFonts w:ascii="Arial" w:hAnsi="Arial" w:cs="Arial"/>
          <w:b/>
          <w:sz w:val="22"/>
          <w:szCs w:val="22"/>
        </w:rPr>
        <w:tab/>
      </w:r>
      <w:r w:rsidRPr="00953ADD">
        <w:rPr>
          <w:rFonts w:ascii="Arial" w:hAnsi="Arial" w:cs="Arial"/>
          <w:b/>
          <w:sz w:val="22"/>
          <w:szCs w:val="22"/>
        </w:rPr>
        <w:tab/>
      </w:r>
    </w:p>
    <w:p w:rsidR="00953ADD" w:rsidRPr="00953ADD" w:rsidRDefault="00953ADD" w:rsidP="00953ADD">
      <w:pPr>
        <w:tabs>
          <w:tab w:val="left" w:pos="567"/>
          <w:tab w:val="left" w:pos="1418"/>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 xml:space="preserve">Název: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Sídlo: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 xml:space="preserve">DIČ: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 xml:space="preserve">Zapsaná: v obchodním rejstříku vedeném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soudem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oddíl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vložka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w:t>
      </w:r>
    </w:p>
    <w:p w:rsidR="00953ADD" w:rsidRPr="00953ADD" w:rsidRDefault="00953ADD" w:rsidP="00953ADD">
      <w:pPr>
        <w:tabs>
          <w:tab w:val="left" w:pos="567"/>
          <w:tab w:val="left" w:pos="1985"/>
          <w:tab w:val="left" w:pos="3544"/>
        </w:tabs>
        <w:jc w:val="both"/>
        <w:rPr>
          <w:rFonts w:ascii="Arial" w:hAnsi="Arial" w:cs="Arial"/>
          <w:b/>
          <w:color w:val="FF0000"/>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 xml:space="preserv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985"/>
          <w:tab w:val="left" w:pos="2410"/>
        </w:tabs>
        <w:jc w:val="both"/>
        <w:rPr>
          <w:rFonts w:ascii="Arial" w:hAnsi="Arial" w:cs="Arial"/>
          <w:sz w:val="22"/>
          <w:szCs w:val="22"/>
        </w:rPr>
      </w:pPr>
      <w:r w:rsidRPr="00953ADD">
        <w:rPr>
          <w:rFonts w:ascii="Arial" w:hAnsi="Arial" w:cs="Arial"/>
          <w:sz w:val="22"/>
          <w:szCs w:val="22"/>
        </w:rPr>
        <w:tab/>
        <w:t>bankovní spojení:</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č. účtu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6"/>
        </w:numPr>
        <w:tabs>
          <w:tab w:val="left" w:pos="567"/>
          <w:tab w:val="left" w:pos="1134"/>
        </w:tabs>
        <w:ind w:left="1134" w:hanging="425"/>
        <w:contextualSpacing/>
        <w:rPr>
          <w:rFonts w:ascii="Arial" w:hAnsi="Arial" w:cs="Arial"/>
          <w:sz w:val="22"/>
          <w:szCs w:val="22"/>
        </w:rPr>
      </w:pPr>
      <w:r w:rsidRPr="00953ADD">
        <w:rPr>
          <w:rFonts w:ascii="Arial" w:hAnsi="Arial" w:cs="Arial"/>
          <w:sz w:val="22"/>
          <w:szCs w:val="22"/>
        </w:rPr>
        <w:t>ve věcech smluvních:</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numPr>
          <w:ilvl w:val="0"/>
          <w:numId w:val="6"/>
        </w:numPr>
        <w:tabs>
          <w:tab w:val="left" w:pos="567"/>
          <w:tab w:val="left" w:pos="1134"/>
        </w:tabs>
        <w:ind w:left="1134" w:hanging="425"/>
        <w:rPr>
          <w:rFonts w:ascii="Arial" w:hAnsi="Arial" w:cs="Arial"/>
          <w:sz w:val="22"/>
          <w:szCs w:val="22"/>
        </w:rPr>
      </w:pPr>
      <w:r w:rsidRPr="00953ADD">
        <w:rPr>
          <w:rFonts w:ascii="Arial" w:hAnsi="Arial" w:cs="Arial"/>
          <w:sz w:val="22"/>
          <w:szCs w:val="22"/>
        </w:rPr>
        <w:t xml:space="preserve">ve věcech technických: </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134"/>
        </w:tabs>
        <w:ind w:left="1134"/>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ab/>
        <w:t xml:space="preserve">Kontaktní adresa: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spacing w:before="120"/>
        <w:jc w:val="both"/>
        <w:rPr>
          <w:rFonts w:ascii="Arial" w:hAnsi="Arial" w:cs="Arial"/>
          <w:snapToGrid/>
          <w:sz w:val="22"/>
          <w:szCs w:val="22"/>
        </w:rPr>
      </w:pPr>
      <w:r w:rsidRPr="00953ADD">
        <w:rPr>
          <w:rFonts w:ascii="Arial" w:hAnsi="Arial" w:cs="Arial"/>
          <w:snapToGrid/>
          <w:sz w:val="22"/>
          <w:szCs w:val="22"/>
        </w:rPr>
        <w:tab/>
      </w:r>
    </w:p>
    <w:p w:rsidR="00953ADD" w:rsidRPr="00953ADD" w:rsidRDefault="00953ADD" w:rsidP="00953ADD">
      <w:pPr>
        <w:tabs>
          <w:tab w:val="left" w:pos="426"/>
        </w:tabs>
        <w:spacing w:before="120" w:after="120" w:line="247" w:lineRule="auto"/>
        <w:jc w:val="both"/>
        <w:rPr>
          <w:rFonts w:ascii="Arial" w:hAnsi="Arial" w:cs="Arial"/>
          <w:sz w:val="22"/>
          <w:szCs w:val="22"/>
        </w:rPr>
      </w:pPr>
      <w:r w:rsidRPr="00953ADD">
        <w:rPr>
          <w:rFonts w:ascii="Arial" w:hAnsi="Arial" w:cs="Arial"/>
          <w:sz w:val="22"/>
          <w:szCs w:val="22"/>
        </w:rPr>
        <w:tab/>
        <w:t>(dále jen „prodávající“) na straně druhé</w:t>
      </w:r>
    </w:p>
    <w:p w:rsidR="00953ADD" w:rsidRPr="00953ADD" w:rsidRDefault="00953ADD" w:rsidP="00953ADD">
      <w:pPr>
        <w:ind w:firstLine="426"/>
        <w:rPr>
          <w:rFonts w:ascii="Arial" w:hAnsi="Arial" w:cs="Arial"/>
          <w:sz w:val="22"/>
          <w:szCs w:val="22"/>
        </w:rPr>
      </w:pPr>
      <w:r w:rsidRPr="00953ADD">
        <w:rPr>
          <w:rFonts w:ascii="Arial" w:hAnsi="Arial" w:cs="Arial"/>
          <w:sz w:val="22"/>
          <w:szCs w:val="22"/>
        </w:rPr>
        <w:t>(společně také „smluvní strany“)</w:t>
      </w:r>
    </w:p>
    <w:p w:rsidR="00953ADD" w:rsidRPr="00953ADD" w:rsidRDefault="00953ADD" w:rsidP="00953ADD">
      <w:pPr>
        <w:tabs>
          <w:tab w:val="left" w:pos="1560"/>
        </w:tabs>
        <w:spacing w:before="120" w:after="120" w:line="247" w:lineRule="auto"/>
        <w:jc w:val="both"/>
        <w:rPr>
          <w:rFonts w:ascii="Arial" w:hAnsi="Arial" w:cs="Arial"/>
          <w:sz w:val="22"/>
          <w:szCs w:val="22"/>
        </w:rPr>
      </w:pPr>
    </w:p>
    <w:p w:rsidR="00953ADD" w:rsidRPr="00953ADD" w:rsidRDefault="00953ADD" w:rsidP="00953ADD">
      <w:pPr>
        <w:jc w:val="center"/>
        <w:rPr>
          <w:rFonts w:ascii="Arial" w:hAnsi="Arial" w:cs="Arial"/>
          <w:b/>
          <w:bCs/>
          <w:snapToGrid/>
          <w:sz w:val="22"/>
          <w:szCs w:val="22"/>
        </w:rPr>
      </w:pPr>
      <w:r w:rsidRPr="00953ADD">
        <w:rPr>
          <w:rFonts w:ascii="Arial" w:hAnsi="Arial" w:cs="Arial"/>
          <w:b/>
          <w:bCs/>
          <w:snapToGrid/>
          <w:sz w:val="22"/>
          <w:szCs w:val="22"/>
        </w:rPr>
        <w:t>uzavírají</w:t>
      </w:r>
    </w:p>
    <w:p w:rsidR="00953ADD" w:rsidRPr="00953ADD" w:rsidRDefault="00953ADD" w:rsidP="00953ADD">
      <w:pPr>
        <w:rPr>
          <w:rFonts w:ascii="Arial" w:hAnsi="Arial" w:cs="Arial"/>
          <w:snapToGrid/>
          <w:sz w:val="22"/>
          <w:szCs w:val="22"/>
        </w:rPr>
      </w:pP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podle § 2079 a násl. zák. č. 89/2012 Sb.,</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občanský zákoník (dále jen „občanský zákoník“)</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lastRenderedPageBreak/>
        <w:t xml:space="preserve"> tuto</w:t>
      </w:r>
    </w:p>
    <w:p w:rsidR="00953ADD" w:rsidRPr="00953ADD" w:rsidRDefault="00953ADD" w:rsidP="00953ADD">
      <w:pPr>
        <w:jc w:val="center"/>
        <w:rPr>
          <w:rFonts w:ascii="Arial" w:hAnsi="Arial" w:cs="Arial"/>
          <w:b/>
          <w:bCs/>
          <w:snapToGrid/>
          <w:sz w:val="32"/>
          <w:szCs w:val="32"/>
        </w:rPr>
      </w:pPr>
      <w:r w:rsidRPr="00953ADD">
        <w:rPr>
          <w:rFonts w:ascii="Arial" w:hAnsi="Arial" w:cs="Arial"/>
          <w:b/>
          <w:bCs/>
          <w:snapToGrid/>
          <w:sz w:val="32"/>
          <w:szCs w:val="32"/>
        </w:rPr>
        <w:t>KUPNÍ SMLOUVU</w:t>
      </w:r>
    </w:p>
    <w:p w:rsidR="00953ADD" w:rsidRPr="00953ADD" w:rsidRDefault="00953ADD" w:rsidP="00953ADD">
      <w:pP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Předmět smlouvy</w:t>
      </w:r>
    </w:p>
    <w:p w:rsidR="00953ADD" w:rsidRPr="00953ADD" w:rsidRDefault="00953ADD">
      <w:pPr>
        <w:numPr>
          <w:ilvl w:val="0"/>
          <w:numId w:val="36"/>
        </w:numPr>
        <w:spacing w:after="120"/>
        <w:ind w:left="284" w:hanging="284"/>
        <w:jc w:val="both"/>
        <w:rPr>
          <w:rFonts w:ascii="Arial" w:hAnsi="Arial" w:cs="Arial"/>
          <w:snapToGrid/>
          <w:sz w:val="22"/>
          <w:szCs w:val="22"/>
        </w:rPr>
        <w:pPrChange w:id="25" w:author="Procházka Martin, DiS." w:date="2018-10-05T09:59:00Z">
          <w:pPr>
            <w:numPr>
              <w:numId w:val="36"/>
            </w:numPr>
            <w:spacing w:after="120"/>
            <w:ind w:left="720" w:hanging="360"/>
            <w:jc w:val="both"/>
          </w:pPr>
        </w:pPrChange>
      </w:pPr>
      <w:r w:rsidRPr="00953ADD">
        <w:rPr>
          <w:rFonts w:ascii="Arial" w:hAnsi="Arial" w:cs="Arial"/>
          <w:snapToGrid/>
          <w:sz w:val="22"/>
          <w:szCs w:val="22"/>
        </w:rPr>
        <w:t>Předmětem této smlouvy je v souladu s Výzvou k podání nabídky „</w:t>
      </w:r>
      <w:ins w:id="26" w:author="Procházka Martin, DiS." w:date="2018-10-04T10:44:00Z">
        <w:r w:rsidR="002F0AF8" w:rsidRPr="002F0AF8">
          <w:rPr>
            <w:rFonts w:ascii="Arial" w:hAnsi="Arial" w:cs="Arial"/>
            <w:snapToGrid/>
            <w:sz w:val="22"/>
            <w:szCs w:val="22"/>
          </w:rPr>
          <w:t>Dodávka materiálu trakčního vedení</w:t>
        </w:r>
      </w:ins>
      <w:del w:id="27" w:author="Procházka Martin, DiS." w:date="2018-10-04T10:44:00Z">
        <w:r w:rsidRPr="00953ADD" w:rsidDel="002F0AF8">
          <w:rPr>
            <w:rFonts w:ascii="Arial" w:hAnsi="Arial" w:cs="Arial"/>
            <w:snapToGrid/>
            <w:sz w:val="22"/>
            <w:szCs w:val="22"/>
            <w:highlight w:val="yellow"/>
          </w:rPr>
          <w:delText>XXXXXXXXXXXXXXXX</w:delText>
        </w:r>
      </w:del>
      <w:r w:rsidRPr="00953ADD">
        <w:rPr>
          <w:rFonts w:ascii="Arial" w:hAnsi="Arial" w:cs="Arial"/>
          <w:snapToGrid/>
          <w:sz w:val="22"/>
          <w:szCs w:val="22"/>
        </w:rPr>
        <w:t xml:space="preserve">“, č. j. </w:t>
      </w:r>
      <w:r w:rsidRPr="00953ADD">
        <w:rPr>
          <w:rFonts w:ascii="Arial" w:hAnsi="Arial" w:cs="Arial"/>
          <w:snapToGrid/>
          <w:sz w:val="22"/>
          <w:szCs w:val="22"/>
          <w:highlight w:val="yellow"/>
        </w:rPr>
        <w:t>XXXXXXXXXXXXX</w:t>
      </w:r>
      <w:r w:rsidRPr="00953ADD">
        <w:rPr>
          <w:rFonts w:ascii="Arial" w:hAnsi="Arial" w:cs="Arial"/>
          <w:snapToGrid/>
          <w:sz w:val="22"/>
          <w:szCs w:val="22"/>
        </w:rPr>
        <w:t xml:space="preserve"> </w:t>
      </w:r>
      <w:del w:id="28" w:author="Kudláček Filip, Mgr." w:date="2018-10-09T08:15:00Z">
        <w:r w:rsidRPr="00953ADD" w:rsidDel="00FF1B33">
          <w:rPr>
            <w:rFonts w:ascii="Arial" w:hAnsi="Arial" w:cs="Arial"/>
            <w:snapToGrid/>
            <w:sz w:val="22"/>
            <w:szCs w:val="22"/>
          </w:rPr>
          <w:delText xml:space="preserve"> </w:delText>
        </w:r>
      </w:del>
      <w:r w:rsidRPr="00953ADD">
        <w:rPr>
          <w:rFonts w:ascii="Arial" w:hAnsi="Arial" w:cs="Arial"/>
          <w:snapToGrid/>
          <w:sz w:val="22"/>
          <w:szCs w:val="22"/>
        </w:rPr>
        <w:t xml:space="preserve">ze dne </w:t>
      </w:r>
      <w:r w:rsidRPr="00953ADD">
        <w:rPr>
          <w:rFonts w:ascii="Arial" w:hAnsi="Arial" w:cs="Arial"/>
          <w:snapToGrid/>
          <w:sz w:val="22"/>
          <w:szCs w:val="22"/>
          <w:highlight w:val="yellow"/>
        </w:rPr>
        <w:t>X. X. 2018</w:t>
      </w:r>
      <w:r w:rsidRPr="00953ADD">
        <w:rPr>
          <w:rFonts w:ascii="Arial" w:hAnsi="Arial" w:cs="Arial"/>
          <w:snapToGrid/>
          <w:sz w:val="22"/>
          <w:szCs w:val="22"/>
        </w:rPr>
        <w:t xml:space="preserve"> a Nabídkou vybraného dodavatele (prodávajícího) </w:t>
      </w:r>
      <w:del w:id="29" w:author="Kudláček Filip, Mgr." w:date="2018-10-09T08:16:00Z">
        <w:r w:rsidRPr="00953ADD" w:rsidDel="00FF1B33">
          <w:rPr>
            <w:rFonts w:ascii="Arial" w:hAnsi="Arial" w:cs="Arial"/>
            <w:snapToGrid/>
            <w:sz w:val="22"/>
            <w:szCs w:val="22"/>
          </w:rPr>
          <w:delText>ze</w:delText>
        </w:r>
      </w:del>
      <w:ins w:id="30" w:author="Kudláček Filip, Mgr." w:date="2018-10-09T08:16:00Z">
        <w:r w:rsidR="00FF1B33">
          <w:rPr>
            <w:rFonts w:ascii="Arial" w:hAnsi="Arial" w:cs="Arial"/>
            <w:snapToGrid/>
            <w:sz w:val="22"/>
            <w:szCs w:val="22"/>
          </w:rPr>
          <w:t>doručen</w:t>
        </w:r>
      </w:ins>
      <w:ins w:id="31" w:author="Kudláček Filip, Mgr." w:date="2018-10-09T08:23:00Z">
        <w:r w:rsidR="00FF1B33">
          <w:rPr>
            <w:rFonts w:ascii="Arial" w:hAnsi="Arial" w:cs="Arial"/>
            <w:snapToGrid/>
            <w:sz w:val="22"/>
            <w:szCs w:val="22"/>
          </w:rPr>
          <w:t>ou</w:t>
        </w:r>
      </w:ins>
      <w:r w:rsidRPr="00953ADD">
        <w:rPr>
          <w:rFonts w:ascii="Arial" w:hAnsi="Arial" w:cs="Arial"/>
          <w:snapToGrid/>
          <w:sz w:val="22"/>
          <w:szCs w:val="22"/>
        </w:rPr>
        <w:t xml:space="preserve"> dne </w:t>
      </w:r>
      <w:r w:rsidRPr="00953ADD">
        <w:rPr>
          <w:rFonts w:ascii="Arial" w:hAnsi="Arial" w:cs="Arial"/>
          <w:snapToGrid/>
          <w:sz w:val="22"/>
          <w:szCs w:val="22"/>
        </w:rPr>
        <w:fldChar w:fldCharType="begin">
          <w:ffData>
            <w:name w:val=""/>
            <w:enabled/>
            <w:calcOnExit w:val="0"/>
            <w:textInput/>
          </w:ffData>
        </w:fldChar>
      </w:r>
      <w:r w:rsidRPr="00953ADD">
        <w:rPr>
          <w:rFonts w:ascii="Arial" w:hAnsi="Arial" w:cs="Arial"/>
          <w:snapToGrid/>
          <w:sz w:val="22"/>
          <w:szCs w:val="22"/>
        </w:rPr>
        <w:instrText xml:space="preserve"> FORMTEXT </w:instrText>
      </w:r>
      <w:r w:rsidRPr="00953ADD">
        <w:rPr>
          <w:rFonts w:ascii="Arial" w:hAnsi="Arial" w:cs="Arial"/>
          <w:snapToGrid/>
          <w:sz w:val="22"/>
          <w:szCs w:val="22"/>
        </w:rPr>
      </w:r>
      <w:r w:rsidRPr="00953ADD">
        <w:rPr>
          <w:rFonts w:ascii="Arial" w:hAnsi="Arial" w:cs="Arial"/>
          <w:snapToGrid/>
          <w:sz w:val="22"/>
          <w:szCs w:val="22"/>
        </w:rPr>
        <w:fldChar w:fldCharType="separate"/>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fldChar w:fldCharType="end"/>
      </w:r>
      <w:r w:rsidRPr="00953ADD">
        <w:rPr>
          <w:rFonts w:ascii="Arial" w:hAnsi="Arial" w:cs="Arial"/>
          <w:snapToGrid/>
          <w:sz w:val="22"/>
          <w:szCs w:val="22"/>
        </w:rPr>
        <w:t xml:space="preserve">, dodání </w:t>
      </w:r>
      <w:ins w:id="32" w:author="Procházka Martin, DiS." w:date="2018-10-04T10:44:00Z">
        <w:del w:id="33" w:author="Kudláček Filip, Mgr." w:date="2018-10-09T08:24:00Z">
          <w:r w:rsidR="002F0AF8" w:rsidRPr="002F0AF8" w:rsidDel="00FF1B33">
            <w:rPr>
              <w:rFonts w:ascii="Arial" w:hAnsi="Arial" w:cs="Arial"/>
              <w:snapToGrid/>
              <w:sz w:val="22"/>
              <w:szCs w:val="22"/>
            </w:rPr>
            <w:delText xml:space="preserve">dodávka </w:delText>
          </w:r>
        </w:del>
        <w:r w:rsidR="002F0AF8" w:rsidRPr="002F0AF8">
          <w:rPr>
            <w:rFonts w:ascii="Arial" w:hAnsi="Arial" w:cs="Arial"/>
            <w:snapToGrid/>
            <w:sz w:val="22"/>
            <w:szCs w:val="22"/>
          </w:rPr>
          <w:t>komponent trakčního vedení pro potřeby oprav a údržby</w:t>
        </w:r>
      </w:ins>
      <w:del w:id="34" w:author="Procházka Martin, DiS." w:date="2018-10-04T10:44:00Z">
        <w:r w:rsidRPr="00953ADD" w:rsidDel="002F0AF8">
          <w:rPr>
            <w:rFonts w:ascii="Arial" w:hAnsi="Arial" w:cs="Arial"/>
            <w:snapToGrid/>
            <w:sz w:val="22"/>
            <w:szCs w:val="22"/>
            <w:highlight w:val="yellow"/>
          </w:rPr>
          <w:delText>XXXXXXXXXXXXXX</w:delText>
        </w:r>
      </w:del>
      <w:r w:rsidRPr="00953ADD">
        <w:rPr>
          <w:rFonts w:ascii="Arial" w:hAnsi="Arial" w:cs="Arial"/>
          <w:snapToGrid/>
          <w:sz w:val="22"/>
          <w:szCs w:val="22"/>
        </w:rPr>
        <w:t xml:space="preserve"> uvedených v příloze č. 1 této smlouvy, která je nedílnou součástí této smlouvy</w:t>
      </w:r>
      <w:r w:rsidRPr="00953ADD" w:rsidDel="007F2DE0">
        <w:rPr>
          <w:rFonts w:ascii="Arial" w:hAnsi="Arial" w:cs="Arial"/>
          <w:snapToGrid/>
          <w:sz w:val="22"/>
          <w:szCs w:val="22"/>
        </w:rPr>
        <w:t xml:space="preserve"> </w:t>
      </w:r>
      <w:r w:rsidRPr="00953ADD">
        <w:rPr>
          <w:rFonts w:ascii="Arial" w:hAnsi="Arial" w:cs="Arial"/>
          <w:snapToGrid/>
          <w:sz w:val="22"/>
          <w:szCs w:val="22"/>
        </w:rPr>
        <w:t>(dále jen jako „předmět koupě“).</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Touto smlouvou se prodávající zavazuje dodat za podmínek v této smlouvě sjednaných kupujícímu výše uvedený předmět koupě a umožnit kupujícímu nabýt k tomuto předmětu koupě vlastnické právo.</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Kupující se zavazuje předmět koupě převzít a zaplatit za něj sjednanou kupní cenu způsobem a v termínech stanovených touto smlouvou.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Jakost ani provedení předmětu koupě není určeno vzorkem ani předlohou.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Speciální balení není kupujícím požadováno. Prodávající je povinen použít balení dle obvyklých standardů tak, aby byl předmět koupě dostatečně chráněn před poškozením.</w:t>
      </w:r>
    </w:p>
    <w:p w:rsidR="00953ADD" w:rsidRPr="00953ADD" w:rsidRDefault="00953ADD" w:rsidP="00953ADD">
      <w:pPr>
        <w:spacing w:after="120"/>
        <w:rPr>
          <w:rFonts w:ascii="Arial" w:hAnsi="Arial" w:cs="Arial"/>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Kupní cena předmětu koupě, platební podmínky</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numPr>
          <w:ilvl w:val="0"/>
          <w:numId w:val="35"/>
        </w:numPr>
        <w:spacing w:after="120"/>
        <w:ind w:left="284" w:hanging="284"/>
        <w:jc w:val="both"/>
        <w:rPr>
          <w:rFonts w:ascii="Arial" w:hAnsi="Arial" w:cs="Arial"/>
          <w:bCs/>
          <w:snapToGrid/>
          <w:sz w:val="22"/>
          <w:szCs w:val="22"/>
        </w:rPr>
      </w:pPr>
      <w:r w:rsidRPr="00953ADD">
        <w:rPr>
          <w:rFonts w:ascii="Arial" w:hAnsi="Arial" w:cs="Arial"/>
          <w:bCs/>
          <w:snapToGrid/>
          <w:sz w:val="22"/>
          <w:szCs w:val="22"/>
        </w:rPr>
        <w:t xml:space="preserve">Kupní cena předmětu koupě specifikovaného v čl. I. této smlouvy </w:t>
      </w:r>
      <w:r w:rsidRPr="00953ADD">
        <w:rPr>
          <w:rFonts w:ascii="Arial" w:hAnsi="Arial" w:cs="Arial"/>
          <w:sz w:val="22"/>
          <w:szCs w:val="22"/>
        </w:rPr>
        <w:t>byla stanovena na základě zadávacího řízení, je sjednána jako maximální a činí</w:t>
      </w:r>
      <w:r w:rsidRPr="00953ADD">
        <w:rPr>
          <w:rFonts w:ascii="Arial" w:hAnsi="Arial" w:cs="Arial"/>
          <w:bCs/>
          <w:snapToGrid/>
          <w:sz w:val="22"/>
          <w:szCs w:val="22"/>
        </w:rPr>
        <w:t xml:space="preserve"> celkem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t xml:space="preserve"> </w:t>
      </w:r>
      <w:r w:rsidRPr="00953ADD">
        <w:rPr>
          <w:rFonts w:ascii="Arial" w:hAnsi="Arial" w:cs="Arial"/>
          <w:bCs/>
          <w:snapToGrid/>
          <w:sz w:val="22"/>
          <w:szCs w:val="22"/>
        </w:rPr>
        <w:t>Kč bez DPH</w:t>
      </w:r>
    </w:p>
    <w:p w:rsidR="00953ADD" w:rsidRPr="00953ADD" w:rsidRDefault="00953ADD" w:rsidP="00953ADD">
      <w:pPr>
        <w:spacing w:after="120"/>
        <w:ind w:firstLine="284"/>
        <w:jc w:val="both"/>
        <w:rPr>
          <w:rFonts w:ascii="Arial" w:hAnsi="Arial" w:cs="Arial"/>
          <w:bCs/>
          <w:snapToGrid/>
          <w:sz w:val="22"/>
          <w:szCs w:val="22"/>
        </w:rPr>
      </w:pPr>
      <w:r w:rsidRPr="00953ADD">
        <w:rPr>
          <w:rFonts w:ascii="Arial" w:hAnsi="Arial" w:cs="Arial"/>
          <w:bCs/>
          <w:snapToGrid/>
          <w:sz w:val="22"/>
          <w:szCs w:val="22"/>
        </w:rPr>
        <w:t xml:space="preserve">(slovy: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bCs/>
          <w:snapToGrid/>
          <w:sz w:val="22"/>
          <w:szCs w:val="22"/>
        </w:rPr>
        <w:t xml:space="preserve"> korun českých).</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bCs/>
          <w:snapToGrid/>
          <w:sz w:val="22"/>
          <w:szCs w:val="22"/>
        </w:rPr>
        <w:t>Kupní cenou uvedenou v odst. 1 tohoto článku této smlouvy se rozumí cena včetně dopravného na místo plnění určené v čl. III odst. 1 této smlouvy. Jedná se o cenu konečnou, kterou nelze v žádném případě navyšovat.</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 xml:space="preserve">3. </w:t>
      </w:r>
      <w:r w:rsidRPr="00953ADD">
        <w:rPr>
          <w:rFonts w:ascii="Arial" w:hAnsi="Arial" w:cs="Arial"/>
          <w:bCs/>
          <w:snapToGrid/>
          <w:sz w:val="22"/>
          <w:szCs w:val="22"/>
        </w:rPr>
        <w:t>K ceně předmětu koupě uvedené v této smlouvě se účtuje DPH podle zák. č. 235/2004 Sb., o dani z přidané hodnoty, ve znění pozdějších předpisů. Faktura (daňový doklad) pro kupujícího musí splňovat veškeré předepsané náležitosti daňového dokladu. Prodávající uvede na faktuře (daňovém dokladu) číslo této kupní smlouvy, popř. číslo dodatku.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bCs/>
          <w:snapToGrid/>
          <w:sz w:val="22"/>
          <w:szCs w:val="22"/>
        </w:rPr>
        <w:t>Prodávající má právo fakturovat cenu předmětu koupě až dnem řádného doručení předmětu koupě, tj. předání předmětu koupě kupujícímu bez jakýchkoliv zjevných vad či jiného poškození na místo plnění určené v čl. III. odst. 1. této smlouvy.</w:t>
      </w:r>
    </w:p>
    <w:p w:rsidR="00953ADD" w:rsidRPr="00953ADD" w:rsidRDefault="00953ADD" w:rsidP="00953ADD">
      <w:pPr>
        <w:keepLines/>
        <w:suppressAutoHyphens/>
        <w:spacing w:after="120"/>
        <w:ind w:left="284" w:hanging="284"/>
        <w:jc w:val="both"/>
        <w:rPr>
          <w:rFonts w:ascii="Arial" w:hAnsi="Arial" w:cs="Arial"/>
          <w:color w:val="000000"/>
          <w:sz w:val="22"/>
          <w:szCs w:val="22"/>
        </w:rPr>
      </w:pPr>
      <w:r w:rsidRPr="00953ADD">
        <w:rPr>
          <w:rFonts w:ascii="Arial" w:hAnsi="Arial" w:cs="Arial"/>
          <w:snapToGrid/>
          <w:sz w:val="22"/>
          <w:szCs w:val="22"/>
        </w:rPr>
        <w:t xml:space="preserve">5. </w:t>
      </w:r>
      <w:r w:rsidRPr="00953ADD">
        <w:rPr>
          <w:rFonts w:ascii="Arial" w:hAnsi="Arial" w:cs="Arial"/>
          <w:bCs/>
          <w:snapToGrid/>
          <w:sz w:val="22"/>
          <w:szCs w:val="22"/>
        </w:rPr>
        <w:t xml:space="preserve">Kupní cena bude placena na základě daňového dokladu (faktury) vystaveného prodávajícím se splatností </w:t>
      </w:r>
      <w:r w:rsidRPr="002F0AF8">
        <w:rPr>
          <w:rFonts w:ascii="Arial" w:hAnsi="Arial" w:cs="Arial"/>
          <w:bCs/>
          <w:snapToGrid/>
          <w:sz w:val="22"/>
          <w:szCs w:val="22"/>
          <w:rPrChange w:id="35" w:author="Procházka Martin, DiS." w:date="2018-10-04T10:44:00Z">
            <w:rPr>
              <w:rFonts w:ascii="Arial" w:hAnsi="Arial" w:cs="Arial"/>
              <w:bCs/>
              <w:snapToGrid/>
              <w:sz w:val="22"/>
              <w:szCs w:val="22"/>
              <w:highlight w:val="yellow"/>
            </w:rPr>
          </w:rPrChange>
        </w:rPr>
        <w:t>30 kalendářních dnů</w:t>
      </w:r>
      <w:r w:rsidRPr="00953ADD">
        <w:rPr>
          <w:rFonts w:ascii="Arial" w:hAnsi="Arial" w:cs="Arial"/>
          <w:bCs/>
          <w:snapToGrid/>
          <w:sz w:val="22"/>
          <w:szCs w:val="22"/>
        </w:rPr>
        <w:t xml:space="preserve"> od data doručení daňového dokladu (faktury) kupujícímu, a to převodním příkazem na účet prodávajícího. Daňový doklad (faktura) je považován za uhrazený dnem odepsání fakturované částky z účtu kupujícího.</w:t>
      </w:r>
      <w:r w:rsidRPr="00953ADD">
        <w:rPr>
          <w:rFonts w:ascii="Arial" w:hAnsi="Arial" w:cs="Arial"/>
          <w:color w:val="00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color w:val="000000"/>
          <w:sz w:val="22"/>
          <w:szCs w:val="22"/>
        </w:rPr>
        <w:t>6</w:t>
      </w:r>
      <w:r w:rsidRPr="00953ADD">
        <w:rPr>
          <w:rFonts w:ascii="Arial" w:hAnsi="Arial" w:cs="Arial"/>
          <w:snapToGrid/>
          <w:sz w:val="22"/>
          <w:szCs w:val="22"/>
        </w:rPr>
        <w:t xml:space="preserve">. </w:t>
      </w:r>
      <w:r w:rsidRPr="00953ADD">
        <w:rPr>
          <w:rFonts w:ascii="Arial" w:hAnsi="Arial" w:cs="Arial"/>
          <w:bCs/>
          <w:snapToGrid/>
          <w:sz w:val="22"/>
          <w:szCs w:val="22"/>
        </w:rPr>
        <w:t>Nebude-li prodávajícím vystavený daňový doklad (faktura) v souladu s odst. 3 tohoto článku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953ADD" w:rsidRPr="00953ADD" w:rsidRDefault="00953ADD" w:rsidP="00953ADD">
      <w:pPr>
        <w:ind w:left="284" w:right="48" w:hanging="284"/>
        <w:jc w:val="both"/>
        <w:rPr>
          <w:rFonts w:ascii="Arial" w:hAnsi="Arial" w:cs="Arial"/>
          <w:sz w:val="22"/>
          <w:szCs w:val="22"/>
        </w:rPr>
      </w:pPr>
      <w:r w:rsidRPr="00953ADD">
        <w:rPr>
          <w:rFonts w:ascii="Arial" w:hAnsi="Arial" w:cs="Arial"/>
          <w:snapToGrid/>
          <w:sz w:val="22"/>
          <w:szCs w:val="22"/>
        </w:rPr>
        <w:t xml:space="preserve">7. </w:t>
      </w:r>
      <w:r w:rsidRPr="00953ADD">
        <w:rPr>
          <w:rFonts w:ascii="Arial" w:hAnsi="Arial" w:cs="Arial"/>
          <w:bCs/>
          <w:snapToGrid/>
          <w:sz w:val="22"/>
          <w:szCs w:val="22"/>
        </w:rPr>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953ADD" w:rsidRPr="00953ADD" w:rsidRDefault="00953ADD" w:rsidP="00953ADD">
      <w:pPr>
        <w:ind w:left="284" w:right="48" w:hanging="284"/>
        <w:jc w:val="both"/>
        <w:rPr>
          <w:rFonts w:ascii="Arial" w:hAnsi="Arial" w:cs="Arial"/>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lastRenderedPageBreak/>
        <w:t>III.</w:t>
      </w:r>
    </w:p>
    <w:p w:rsidR="00953ADD" w:rsidRPr="00953ADD" w:rsidRDefault="00953ADD" w:rsidP="00953ADD">
      <w:pPr>
        <w:keepNext/>
        <w:spacing w:after="120"/>
        <w:jc w:val="center"/>
        <w:outlineLvl w:val="0"/>
        <w:rPr>
          <w:rFonts w:ascii="Arial" w:hAnsi="Arial" w:cs="Arial"/>
          <w:b/>
          <w:bCs/>
          <w:snapToGrid/>
          <w:sz w:val="22"/>
          <w:szCs w:val="22"/>
        </w:rPr>
      </w:pPr>
      <w:r w:rsidRPr="00953ADD">
        <w:rPr>
          <w:rFonts w:ascii="Arial" w:hAnsi="Arial" w:cs="Arial"/>
          <w:b/>
          <w:bCs/>
          <w:snapToGrid/>
          <w:sz w:val="22"/>
          <w:szCs w:val="22"/>
        </w:rPr>
        <w:t>Způsob a místo dodání předmětu koupě a čas plnění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1. Prodávající se zavazuje předmět koupě dopravit kupujícímu do místa plnění</w:t>
      </w:r>
      <w:del w:id="36" w:author="Kudláček Filip, Mgr." w:date="2018-10-09T08:18:00Z">
        <w:r w:rsidRPr="00953ADD" w:rsidDel="00FF1B33">
          <w:rPr>
            <w:rFonts w:ascii="Arial" w:hAnsi="Arial" w:cs="Arial"/>
            <w:snapToGrid/>
            <w:sz w:val="22"/>
            <w:szCs w:val="22"/>
          </w:rPr>
          <w:delText>, kterým je sídlo organizační jednotky kupujícího</w:delText>
        </w:r>
      </w:del>
      <w:r w:rsidRPr="00953ADD">
        <w:rPr>
          <w:rFonts w:ascii="Arial" w:hAnsi="Arial" w:cs="Arial"/>
          <w:snapToGrid/>
          <w:sz w:val="22"/>
          <w:szCs w:val="22"/>
        </w:rPr>
        <w:t>:</w:t>
      </w:r>
    </w:p>
    <w:p w:rsidR="00953ADD" w:rsidRPr="00953ADD" w:rsidRDefault="00953ADD" w:rsidP="005C0C63">
      <w:pPr>
        <w:ind w:firstLine="709"/>
        <w:rPr>
          <w:rFonts w:ascii="Arial" w:hAnsi="Arial" w:cs="Arial"/>
          <w:snapToGrid/>
          <w:sz w:val="22"/>
          <w:szCs w:val="22"/>
        </w:rPr>
      </w:pPr>
      <w:r w:rsidRPr="00953ADD">
        <w:rPr>
          <w:rFonts w:ascii="Arial" w:hAnsi="Arial" w:cs="Arial"/>
          <w:snapToGrid/>
          <w:sz w:val="22"/>
          <w:szCs w:val="22"/>
        </w:rPr>
        <w:tab/>
      </w:r>
      <w:r w:rsidR="005F5BA0">
        <w:rPr>
          <w:rFonts w:ascii="Arial" w:hAnsi="Arial" w:cs="Arial"/>
          <w:snapToGrid/>
          <w:sz w:val="22"/>
          <w:szCs w:val="22"/>
        </w:rPr>
        <w:tab/>
      </w:r>
      <w:r w:rsidRPr="00953ADD">
        <w:rPr>
          <w:rFonts w:ascii="Arial" w:hAnsi="Arial" w:cs="Arial"/>
          <w:noProof/>
          <w:sz w:val="22"/>
          <w:szCs w:val="22"/>
        </w:rPr>
        <w:t>SŽDC, s.o. Oblastní ředitelství Hradec Králové,</w:t>
      </w:r>
    </w:p>
    <w:p w:rsidR="00FF1B33" w:rsidRDefault="002F0AF8">
      <w:pPr>
        <w:suppressAutoHyphens/>
        <w:ind w:left="3540" w:hanging="2831"/>
        <w:rPr>
          <w:ins w:id="37" w:author="Kudláček Filip, Mgr." w:date="2018-10-09T08:19:00Z"/>
          <w:rStyle w:val="FontStyle38"/>
          <w:rFonts w:ascii="Arial" w:eastAsiaTheme="minorEastAsia" w:hAnsi="Arial" w:cs="Arial"/>
          <w:sz w:val="22"/>
          <w:szCs w:val="22"/>
        </w:rPr>
        <w:pPrChange w:id="38" w:author="Kudláček Filip, Mgr." w:date="2018-10-09T08:18:00Z">
          <w:pPr>
            <w:suppressAutoHyphens/>
            <w:spacing w:line="276" w:lineRule="auto"/>
            <w:ind w:firstLine="709"/>
          </w:pPr>
        </w:pPrChange>
      </w:pPr>
      <w:ins w:id="39" w:author="Procházka Martin, DiS." w:date="2018-10-04T10:50:00Z">
        <w:del w:id="40" w:author="Kudláček Filip, Mgr." w:date="2018-10-09T08:18:00Z">
          <w:r w:rsidDel="00FF1B33">
            <w:rPr>
              <w:rStyle w:val="FontStyle38"/>
              <w:rFonts w:ascii="Arial" w:eastAsiaTheme="minorEastAsia" w:hAnsi="Arial" w:cs="Arial"/>
              <w:sz w:val="22"/>
              <w:szCs w:val="22"/>
            </w:rPr>
            <w:delText xml:space="preserve">      </w:delText>
          </w:r>
        </w:del>
        <w:r w:rsidRPr="00131DCE">
          <w:rPr>
            <w:rStyle w:val="FontStyle38"/>
            <w:rFonts w:ascii="Arial" w:eastAsiaTheme="minorEastAsia" w:hAnsi="Arial" w:cs="Arial"/>
            <w:sz w:val="22"/>
            <w:szCs w:val="22"/>
          </w:rPr>
          <w:t>SEE Pardubice</w:t>
        </w:r>
        <w:r>
          <w:rPr>
            <w:rStyle w:val="FontStyle38"/>
            <w:rFonts w:ascii="Arial" w:eastAsiaTheme="minorEastAsia" w:hAnsi="Arial" w:cs="Arial"/>
            <w:sz w:val="22"/>
            <w:szCs w:val="22"/>
          </w:rPr>
          <w:t xml:space="preserve">, </w:t>
        </w:r>
      </w:ins>
    </w:p>
    <w:p w:rsidR="00FF1B33" w:rsidRDefault="002F0AF8">
      <w:pPr>
        <w:suppressAutoHyphens/>
        <w:ind w:left="3540" w:hanging="2831"/>
        <w:rPr>
          <w:ins w:id="41" w:author="Kudláček Filip, Mgr." w:date="2018-10-09T08:19:00Z"/>
          <w:rStyle w:val="FontStyle38"/>
          <w:rFonts w:ascii="Arial" w:eastAsiaTheme="minorEastAsia" w:hAnsi="Arial" w:cs="Arial"/>
          <w:sz w:val="22"/>
          <w:szCs w:val="22"/>
        </w:rPr>
        <w:pPrChange w:id="42" w:author="Kudláček Filip, Mgr." w:date="2018-10-09T08:18:00Z">
          <w:pPr>
            <w:suppressAutoHyphens/>
            <w:spacing w:line="276" w:lineRule="auto"/>
            <w:ind w:firstLine="709"/>
          </w:pPr>
        </w:pPrChange>
      </w:pPr>
      <w:ins w:id="43" w:author="Procházka Martin, DiS." w:date="2018-10-04T10:50:00Z">
        <w:r w:rsidRPr="00131DCE">
          <w:rPr>
            <w:rStyle w:val="FontStyle38"/>
            <w:rFonts w:ascii="Arial" w:eastAsiaTheme="minorEastAsia" w:hAnsi="Arial" w:cs="Arial"/>
            <w:sz w:val="22"/>
            <w:szCs w:val="22"/>
          </w:rPr>
          <w:t>Hlaváčova 206</w:t>
        </w:r>
        <w:r>
          <w:rPr>
            <w:rStyle w:val="FontStyle38"/>
            <w:rFonts w:ascii="Arial" w:eastAsiaTheme="minorEastAsia" w:hAnsi="Arial" w:cs="Arial"/>
            <w:sz w:val="22"/>
            <w:szCs w:val="22"/>
          </w:rPr>
          <w:t>,</w:t>
        </w:r>
        <w:del w:id="44" w:author="Kudláček Filip, Mgr." w:date="2018-10-09T08:19:00Z">
          <w:r w:rsidDel="00FF1B33">
            <w:rPr>
              <w:rStyle w:val="FontStyle38"/>
              <w:rFonts w:ascii="Arial" w:eastAsiaTheme="minorEastAsia" w:hAnsi="Arial" w:cs="Arial"/>
              <w:sz w:val="22"/>
              <w:szCs w:val="22"/>
            </w:rPr>
            <w:delText xml:space="preserve"> </w:delText>
          </w:r>
          <w:r w:rsidRPr="00131DCE" w:rsidDel="00FF1B33">
            <w:rPr>
              <w:rStyle w:val="FontStyle38"/>
              <w:rFonts w:ascii="Arial" w:eastAsiaTheme="minorEastAsia" w:hAnsi="Arial" w:cs="Arial"/>
              <w:sz w:val="22"/>
              <w:szCs w:val="22"/>
            </w:rPr>
            <w:tab/>
          </w:r>
          <w:r w:rsidRPr="00131DCE" w:rsidDel="00FF1B33">
            <w:rPr>
              <w:rStyle w:val="FontStyle38"/>
              <w:rFonts w:ascii="Arial" w:eastAsiaTheme="minorEastAsia" w:hAnsi="Arial" w:cs="Arial"/>
              <w:sz w:val="22"/>
              <w:szCs w:val="22"/>
            </w:rPr>
            <w:tab/>
          </w:r>
        </w:del>
      </w:ins>
    </w:p>
    <w:p w:rsidR="00953ADD" w:rsidRPr="00953ADD" w:rsidRDefault="002F0AF8">
      <w:pPr>
        <w:suppressAutoHyphens/>
        <w:spacing w:after="120"/>
        <w:ind w:left="3540" w:hanging="2831"/>
        <w:rPr>
          <w:rFonts w:ascii="Arial" w:hAnsi="Arial" w:cs="Arial"/>
          <w:noProof/>
          <w:sz w:val="22"/>
          <w:szCs w:val="22"/>
        </w:rPr>
        <w:pPrChange w:id="45" w:author="Kudláček Filip, Mgr." w:date="2018-10-09T08:19:00Z">
          <w:pPr>
            <w:suppressAutoHyphens/>
            <w:spacing w:line="276" w:lineRule="auto"/>
            <w:ind w:firstLine="709"/>
          </w:pPr>
        </w:pPrChange>
      </w:pPr>
      <w:ins w:id="46" w:author="Procházka Martin, DiS." w:date="2018-10-04T10:50:00Z">
        <w:r w:rsidRPr="00131DCE">
          <w:rPr>
            <w:rStyle w:val="FontStyle38"/>
            <w:rFonts w:ascii="Arial" w:eastAsiaTheme="minorEastAsia" w:hAnsi="Arial" w:cs="Arial"/>
            <w:sz w:val="22"/>
            <w:szCs w:val="22"/>
          </w:rPr>
          <w:t>530 31 Pardubice</w:t>
        </w:r>
      </w:ins>
      <w:del w:id="47" w:author="Procházka Martin, DiS." w:date="2018-10-04T10:50:00Z">
        <w:r w:rsidR="00953ADD" w:rsidRPr="00953ADD" w:rsidDel="002F0AF8">
          <w:rPr>
            <w:rFonts w:ascii="Arial" w:hAnsi="Arial" w:cs="Arial"/>
            <w:noProof/>
            <w:sz w:val="22"/>
            <w:szCs w:val="22"/>
          </w:rPr>
          <w:delText>U Fotochemy 259, 501 01 Hradec Králové</w:delText>
        </w:r>
      </w:del>
    </w:p>
    <w:p w:rsidR="00953ADD" w:rsidRPr="00953ADD" w:rsidDel="00FF1B33" w:rsidRDefault="00953ADD">
      <w:pPr>
        <w:tabs>
          <w:tab w:val="left" w:pos="3915"/>
        </w:tabs>
        <w:spacing w:after="120"/>
        <w:rPr>
          <w:del w:id="48" w:author="Kudláček Filip, Mgr." w:date="2018-10-09T08:19:00Z"/>
          <w:rFonts w:ascii="Arial" w:hAnsi="Arial" w:cs="Arial"/>
          <w:sz w:val="22"/>
          <w:szCs w:val="22"/>
        </w:rPr>
        <w:pPrChange w:id="49" w:author="Kudláček Filip, Mgr." w:date="2018-10-09T08:19:00Z">
          <w:pPr>
            <w:tabs>
              <w:tab w:val="left" w:pos="3915"/>
            </w:tabs>
          </w:pPr>
        </w:pPrChange>
      </w:pPr>
      <w:del w:id="50" w:author="Kudláček Filip, Mgr." w:date="2018-10-09T08:19:00Z">
        <w:r w:rsidRPr="00953ADD" w:rsidDel="00FF1B33">
          <w:rPr>
            <w:rFonts w:ascii="Arial" w:hAnsi="Arial" w:cs="Arial"/>
            <w:sz w:val="22"/>
            <w:szCs w:val="22"/>
          </w:rPr>
          <w:tab/>
        </w:r>
      </w:del>
    </w:p>
    <w:p w:rsidR="00953ADD" w:rsidRPr="00953ADD" w:rsidRDefault="00953ADD">
      <w:pPr>
        <w:tabs>
          <w:tab w:val="left" w:pos="3915"/>
        </w:tabs>
        <w:spacing w:after="120"/>
        <w:rPr>
          <w:rFonts w:ascii="Arial" w:hAnsi="Arial" w:cs="Arial"/>
          <w:snapToGrid/>
          <w:sz w:val="22"/>
          <w:szCs w:val="22"/>
        </w:rPr>
        <w:pPrChange w:id="51" w:author="Kudláček Filip, Mgr." w:date="2018-10-09T08:19:00Z">
          <w:pPr>
            <w:spacing w:after="120"/>
            <w:ind w:left="284" w:hanging="284"/>
          </w:pPr>
        </w:pPrChange>
      </w:pPr>
      <w:r w:rsidRPr="00953ADD">
        <w:rPr>
          <w:rFonts w:ascii="Arial" w:hAnsi="Arial" w:cs="Arial"/>
          <w:snapToGrid/>
          <w:sz w:val="22"/>
          <w:szCs w:val="22"/>
        </w:rPr>
        <w:t xml:space="preserve">2. </w:t>
      </w:r>
      <w:r w:rsidRPr="00953ADD">
        <w:rPr>
          <w:rFonts w:ascii="Arial" w:hAnsi="Arial" w:cs="Arial"/>
          <w:b/>
          <w:snapToGrid/>
          <w:sz w:val="22"/>
          <w:szCs w:val="22"/>
        </w:rPr>
        <w:t xml:space="preserve">Termín dodávky předmětu koupě: </w:t>
      </w:r>
      <w:r w:rsidRPr="00953ADD">
        <w:rPr>
          <w:rFonts w:ascii="Arial" w:hAnsi="Arial" w:cs="Arial"/>
          <w:b/>
          <w:snapToGrid/>
          <w:sz w:val="22"/>
          <w:szCs w:val="22"/>
        </w:rPr>
        <w:tab/>
        <w:t xml:space="preserve">do </w:t>
      </w:r>
      <w:del w:id="52" w:author="Procházka Martin, DiS." w:date="2018-10-04T10:49:00Z">
        <w:r w:rsidR="00720E7D" w:rsidRPr="002F0AF8" w:rsidDel="002F0AF8">
          <w:rPr>
            <w:rFonts w:ascii="Arial" w:hAnsi="Arial" w:cs="Arial"/>
            <w:b/>
            <w:noProof/>
            <w:sz w:val="22"/>
            <w:szCs w:val="22"/>
            <w:rPrChange w:id="53" w:author="Procházka Martin, DiS." w:date="2018-10-04T10:51:00Z">
              <w:rPr>
                <w:rFonts w:ascii="Arial" w:hAnsi="Arial" w:cs="Arial"/>
                <w:b/>
                <w:noProof/>
                <w:sz w:val="22"/>
                <w:szCs w:val="22"/>
                <w:highlight w:val="yellow"/>
              </w:rPr>
            </w:rPrChange>
          </w:rPr>
          <w:delText>XX</w:delText>
        </w:r>
      </w:del>
      <w:ins w:id="54" w:author="Procházka Martin, DiS." w:date="2018-10-12T08:25:00Z">
        <w:r w:rsidR="00F965B3">
          <w:rPr>
            <w:rFonts w:ascii="Arial" w:hAnsi="Arial" w:cs="Arial"/>
            <w:b/>
            <w:noProof/>
            <w:sz w:val="22"/>
            <w:szCs w:val="22"/>
          </w:rPr>
          <w:t>1</w:t>
        </w:r>
      </w:ins>
      <w:ins w:id="55" w:author="Procházka Martin, DiS." w:date="2018-10-04T10:49:00Z">
        <w:r w:rsidR="002F0AF8" w:rsidRPr="002F0AF8">
          <w:rPr>
            <w:rFonts w:ascii="Arial" w:hAnsi="Arial" w:cs="Arial"/>
            <w:b/>
            <w:noProof/>
            <w:sz w:val="22"/>
            <w:szCs w:val="22"/>
            <w:rPrChange w:id="56" w:author="Procházka Martin, DiS." w:date="2018-10-04T10:51:00Z">
              <w:rPr>
                <w:rFonts w:ascii="Arial" w:hAnsi="Arial" w:cs="Arial"/>
                <w:b/>
                <w:noProof/>
                <w:sz w:val="22"/>
                <w:szCs w:val="22"/>
                <w:highlight w:val="yellow"/>
              </w:rPr>
            </w:rPrChange>
          </w:rPr>
          <w:t>0</w:t>
        </w:r>
      </w:ins>
      <w:r w:rsidRPr="002F0AF8">
        <w:rPr>
          <w:rFonts w:ascii="Arial" w:hAnsi="Arial" w:cs="Arial"/>
          <w:b/>
          <w:noProof/>
          <w:sz w:val="22"/>
          <w:szCs w:val="22"/>
          <w:rPrChange w:id="57" w:author="Procházka Martin, DiS." w:date="2018-10-04T10:51:00Z">
            <w:rPr>
              <w:rFonts w:ascii="Arial" w:hAnsi="Arial" w:cs="Arial"/>
              <w:b/>
              <w:noProof/>
              <w:sz w:val="22"/>
              <w:szCs w:val="22"/>
              <w:highlight w:val="yellow"/>
            </w:rPr>
          </w:rPrChange>
        </w:rPr>
        <w:t xml:space="preserve">. </w:t>
      </w:r>
      <w:del w:id="58" w:author="Procházka Martin, DiS." w:date="2018-10-04T10:49:00Z">
        <w:r w:rsidR="00720E7D" w:rsidRPr="002F0AF8" w:rsidDel="002F0AF8">
          <w:rPr>
            <w:rFonts w:ascii="Arial" w:hAnsi="Arial" w:cs="Arial"/>
            <w:b/>
            <w:noProof/>
            <w:sz w:val="22"/>
            <w:szCs w:val="22"/>
            <w:rPrChange w:id="59" w:author="Procházka Martin, DiS." w:date="2018-10-04T10:51:00Z">
              <w:rPr>
                <w:rFonts w:ascii="Arial" w:hAnsi="Arial" w:cs="Arial"/>
                <w:b/>
                <w:noProof/>
                <w:sz w:val="22"/>
                <w:szCs w:val="22"/>
                <w:highlight w:val="yellow"/>
              </w:rPr>
            </w:rPrChange>
          </w:rPr>
          <w:delText>X</w:delText>
        </w:r>
      </w:del>
      <w:ins w:id="60" w:author="Procházka Martin, DiS." w:date="2018-10-04T10:49:00Z">
        <w:r w:rsidR="002F0AF8" w:rsidRPr="002F0AF8">
          <w:rPr>
            <w:rFonts w:ascii="Arial" w:hAnsi="Arial" w:cs="Arial"/>
            <w:b/>
            <w:noProof/>
            <w:sz w:val="22"/>
            <w:szCs w:val="22"/>
            <w:rPrChange w:id="61" w:author="Procházka Martin, DiS." w:date="2018-10-04T10:51:00Z">
              <w:rPr>
                <w:rFonts w:ascii="Arial" w:hAnsi="Arial" w:cs="Arial"/>
                <w:b/>
                <w:noProof/>
                <w:sz w:val="22"/>
                <w:szCs w:val="22"/>
                <w:highlight w:val="yellow"/>
              </w:rPr>
            </w:rPrChange>
          </w:rPr>
          <w:t>1</w:t>
        </w:r>
      </w:ins>
      <w:ins w:id="62" w:author="Procházka Martin, DiS." w:date="2018-10-12T08:25:00Z">
        <w:r w:rsidR="00F965B3">
          <w:rPr>
            <w:rFonts w:ascii="Arial" w:hAnsi="Arial" w:cs="Arial"/>
            <w:b/>
            <w:noProof/>
            <w:sz w:val="22"/>
            <w:szCs w:val="22"/>
          </w:rPr>
          <w:t>2</w:t>
        </w:r>
      </w:ins>
      <w:bookmarkStart w:id="63" w:name="_GoBack"/>
      <w:bookmarkEnd w:id="63"/>
      <w:r w:rsidRPr="002F0AF8">
        <w:rPr>
          <w:rFonts w:ascii="Arial" w:hAnsi="Arial" w:cs="Arial"/>
          <w:b/>
          <w:noProof/>
          <w:sz w:val="22"/>
          <w:szCs w:val="22"/>
          <w:rPrChange w:id="64" w:author="Procházka Martin, DiS." w:date="2018-10-04T10:51:00Z">
            <w:rPr>
              <w:rFonts w:ascii="Arial" w:hAnsi="Arial" w:cs="Arial"/>
              <w:b/>
              <w:noProof/>
              <w:sz w:val="22"/>
              <w:szCs w:val="22"/>
              <w:highlight w:val="yellow"/>
            </w:rPr>
          </w:rPrChange>
        </w:rPr>
        <w:t>. 2018</w:t>
      </w:r>
      <w:r w:rsidRPr="00953ADD">
        <w:rPr>
          <w:rFonts w:ascii="Arial" w:hAnsi="Arial" w:cs="Arial"/>
          <w:b/>
          <w:snapToGrid/>
          <w:sz w:val="22"/>
          <w:szCs w:val="22"/>
        </w:rPr>
        <w:tab/>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3. Smluvní strany se dohodly, že předmět koupě může být dodán na určené místo plnění v pracovní dny v době od 7.00 do 13.00 hodin kdykoliv v termínu účinnosti této smlouvy s tím, že termín plnění bude oznámen v předstihu 2 pracovních dní prodávajícím kupujícímu </w:t>
      </w:r>
      <w:r w:rsidRPr="002F0AF8">
        <w:rPr>
          <w:rFonts w:ascii="Arial" w:hAnsi="Arial" w:cs="Arial"/>
          <w:snapToGrid/>
          <w:sz w:val="22"/>
          <w:szCs w:val="22"/>
          <w:rPrChange w:id="65" w:author="Procházka Martin, DiS." w:date="2018-10-04T10:49:00Z">
            <w:rPr>
              <w:rFonts w:ascii="Arial" w:hAnsi="Arial" w:cs="Arial"/>
              <w:snapToGrid/>
              <w:sz w:val="22"/>
              <w:szCs w:val="22"/>
              <w:highlight w:val="yellow"/>
            </w:rPr>
          </w:rPrChange>
        </w:rPr>
        <w:t xml:space="preserve">(emailem na adresu </w:t>
      </w:r>
      <w:del w:id="66" w:author="Procházka Martin, DiS." w:date="2018-10-04T10:49:00Z">
        <w:r w:rsidR="002F0AF8" w:rsidRPr="002F0AF8" w:rsidDel="002F0AF8">
          <w:fldChar w:fldCharType="begin"/>
        </w:r>
        <w:r w:rsidR="002F0AF8" w:rsidRPr="002F0AF8" w:rsidDel="002F0AF8">
          <w:delInstrText xml:space="preserve"> HYPERLINK "mailto:Hejsek@szdc.cz" </w:delInstrText>
        </w:r>
        <w:r w:rsidR="002F0AF8" w:rsidRPr="002F0AF8" w:rsidDel="002F0AF8">
          <w:rPr>
            <w:rPrChange w:id="67" w:author="Procházka Martin, DiS." w:date="2018-10-04T10:49:00Z">
              <w:rPr>
                <w:rFonts w:ascii="Arial" w:hAnsi="Arial" w:cs="Arial"/>
                <w:noProof/>
                <w:color w:val="0000FF"/>
                <w:sz w:val="22"/>
                <w:szCs w:val="22"/>
                <w:highlight w:val="yellow"/>
                <w:u w:val="single"/>
              </w:rPr>
            </w:rPrChange>
          </w:rPr>
          <w:fldChar w:fldCharType="separate"/>
        </w:r>
        <w:r w:rsidRPr="002F0AF8" w:rsidDel="002F0AF8">
          <w:rPr>
            <w:rFonts w:ascii="Arial" w:hAnsi="Arial" w:cs="Arial"/>
            <w:noProof/>
            <w:color w:val="0000FF"/>
            <w:sz w:val="22"/>
            <w:szCs w:val="22"/>
            <w:u w:val="single"/>
            <w:rPrChange w:id="68" w:author="Procházka Martin, DiS." w:date="2018-10-04T10:49:00Z">
              <w:rPr>
                <w:rFonts w:ascii="Arial" w:hAnsi="Arial" w:cs="Arial"/>
                <w:noProof/>
                <w:color w:val="0000FF"/>
                <w:sz w:val="22"/>
                <w:szCs w:val="22"/>
                <w:highlight w:val="yellow"/>
                <w:u w:val="single"/>
              </w:rPr>
            </w:rPrChange>
          </w:rPr>
          <w:delText>Hejsek@szdc.cz</w:delText>
        </w:r>
        <w:r w:rsidR="002F0AF8" w:rsidRPr="002F0AF8" w:rsidDel="002F0AF8">
          <w:rPr>
            <w:rFonts w:ascii="Arial" w:hAnsi="Arial" w:cs="Arial"/>
            <w:noProof/>
            <w:color w:val="0000FF"/>
            <w:sz w:val="22"/>
            <w:szCs w:val="22"/>
            <w:u w:val="single"/>
            <w:rPrChange w:id="69" w:author="Procházka Martin, DiS." w:date="2018-10-04T10:49:00Z">
              <w:rPr>
                <w:rFonts w:ascii="Arial" w:hAnsi="Arial" w:cs="Arial"/>
                <w:noProof/>
                <w:color w:val="0000FF"/>
                <w:sz w:val="22"/>
                <w:szCs w:val="22"/>
                <w:highlight w:val="yellow"/>
                <w:u w:val="single"/>
              </w:rPr>
            </w:rPrChange>
          </w:rPr>
          <w:fldChar w:fldCharType="end"/>
        </w:r>
      </w:del>
      <w:ins w:id="70" w:author="Procházka Martin, DiS." w:date="2018-10-04T10:49:00Z">
        <w:r w:rsidR="002F0AF8" w:rsidRPr="002F0AF8">
          <w:fldChar w:fldCharType="begin"/>
        </w:r>
        <w:r w:rsidR="002F0AF8" w:rsidRPr="002F0AF8">
          <w:instrText xml:space="preserve"> HYPERLINK "mailto:Hejsek@szdc.cz" </w:instrText>
        </w:r>
        <w:r w:rsidR="002F0AF8" w:rsidRPr="002F0AF8">
          <w:rPr>
            <w:rPrChange w:id="71" w:author="Procházka Martin, DiS." w:date="2018-10-04T10:49:00Z">
              <w:rPr>
                <w:rFonts w:ascii="Arial" w:hAnsi="Arial" w:cs="Arial"/>
                <w:noProof/>
                <w:color w:val="0000FF"/>
                <w:sz w:val="22"/>
                <w:szCs w:val="22"/>
                <w:highlight w:val="yellow"/>
                <w:u w:val="single"/>
              </w:rPr>
            </w:rPrChange>
          </w:rPr>
          <w:fldChar w:fldCharType="separate"/>
        </w:r>
        <w:r w:rsidR="002F0AF8" w:rsidRPr="002F0AF8">
          <w:rPr>
            <w:rFonts w:ascii="Arial" w:hAnsi="Arial" w:cs="Arial"/>
            <w:noProof/>
            <w:color w:val="0000FF"/>
            <w:sz w:val="22"/>
            <w:szCs w:val="22"/>
            <w:u w:val="single"/>
            <w:rPrChange w:id="72" w:author="Procházka Martin, DiS." w:date="2018-10-04T10:49:00Z">
              <w:rPr>
                <w:rFonts w:ascii="Arial" w:hAnsi="Arial" w:cs="Arial"/>
                <w:noProof/>
                <w:color w:val="0000FF"/>
                <w:sz w:val="22"/>
                <w:szCs w:val="22"/>
                <w:highlight w:val="yellow"/>
                <w:u w:val="single"/>
              </w:rPr>
            </w:rPrChange>
          </w:rPr>
          <w:t>Louda@szdc.cz</w:t>
        </w:r>
        <w:r w:rsidR="002F0AF8" w:rsidRPr="002F0AF8">
          <w:rPr>
            <w:rFonts w:ascii="Arial" w:hAnsi="Arial" w:cs="Arial"/>
            <w:noProof/>
            <w:color w:val="0000FF"/>
            <w:sz w:val="22"/>
            <w:szCs w:val="22"/>
            <w:u w:val="single"/>
            <w:rPrChange w:id="73" w:author="Procházka Martin, DiS." w:date="2018-10-04T10:49:00Z">
              <w:rPr>
                <w:rFonts w:ascii="Arial" w:hAnsi="Arial" w:cs="Arial"/>
                <w:noProof/>
                <w:color w:val="0000FF"/>
                <w:sz w:val="22"/>
                <w:szCs w:val="22"/>
                <w:highlight w:val="yellow"/>
                <w:u w:val="single"/>
              </w:rPr>
            </w:rPrChange>
          </w:rPr>
          <w:fldChar w:fldCharType="end"/>
        </w:r>
      </w:ins>
      <w:r w:rsidRPr="002F0AF8">
        <w:rPr>
          <w:rFonts w:ascii="Arial" w:hAnsi="Arial" w:cs="Arial"/>
          <w:noProof/>
          <w:sz w:val="22"/>
          <w:szCs w:val="22"/>
          <w:rPrChange w:id="74" w:author="Procházka Martin, DiS." w:date="2018-10-04T10:49:00Z">
            <w:rPr>
              <w:rFonts w:ascii="Arial" w:hAnsi="Arial" w:cs="Arial"/>
              <w:noProof/>
              <w:sz w:val="22"/>
              <w:szCs w:val="22"/>
              <w:highlight w:val="yellow"/>
            </w:rPr>
          </w:rPrChange>
        </w:rPr>
        <w:t xml:space="preserve"> a v kopii na </w:t>
      </w:r>
      <w:del w:id="75" w:author="Procházka Martin, DiS." w:date="2018-10-04T10:49:00Z">
        <w:r w:rsidR="002F0AF8" w:rsidRPr="002F0AF8" w:rsidDel="002F0AF8">
          <w:fldChar w:fldCharType="begin"/>
        </w:r>
        <w:r w:rsidR="002F0AF8" w:rsidRPr="002F0AF8" w:rsidDel="002F0AF8">
          <w:delInstrText xml:space="preserve"> HYPERLINK "mailto:Trejbal@szdc.cz" </w:delInstrText>
        </w:r>
        <w:r w:rsidR="002F0AF8" w:rsidRPr="002F0AF8" w:rsidDel="002F0AF8">
          <w:rPr>
            <w:rPrChange w:id="76" w:author="Procházka Martin, DiS." w:date="2018-10-04T10:49:00Z">
              <w:rPr>
                <w:rFonts w:ascii="Arial" w:hAnsi="Arial" w:cs="Arial"/>
                <w:color w:val="0000FF"/>
                <w:sz w:val="22"/>
                <w:szCs w:val="22"/>
                <w:highlight w:val="yellow"/>
                <w:u w:val="single"/>
              </w:rPr>
            </w:rPrChange>
          </w:rPr>
          <w:fldChar w:fldCharType="separate"/>
        </w:r>
        <w:r w:rsidRPr="002F0AF8" w:rsidDel="002F0AF8">
          <w:rPr>
            <w:rFonts w:ascii="Arial" w:hAnsi="Arial" w:cs="Arial"/>
            <w:noProof/>
            <w:color w:val="0000FF"/>
            <w:sz w:val="22"/>
            <w:szCs w:val="22"/>
            <w:u w:val="single"/>
            <w:rPrChange w:id="77" w:author="Procházka Martin, DiS." w:date="2018-10-04T10:49:00Z">
              <w:rPr>
                <w:rFonts w:ascii="Arial" w:hAnsi="Arial" w:cs="Arial"/>
                <w:noProof/>
                <w:color w:val="0000FF"/>
                <w:sz w:val="22"/>
                <w:szCs w:val="22"/>
                <w:highlight w:val="yellow"/>
                <w:u w:val="single"/>
              </w:rPr>
            </w:rPrChange>
          </w:rPr>
          <w:delText>Trejbal</w:delText>
        </w:r>
        <w:r w:rsidRPr="002F0AF8" w:rsidDel="002F0AF8">
          <w:rPr>
            <w:rFonts w:ascii="Arial" w:hAnsi="Arial" w:cs="Arial"/>
            <w:color w:val="0000FF"/>
            <w:sz w:val="22"/>
            <w:szCs w:val="22"/>
            <w:u w:val="single"/>
            <w:rPrChange w:id="78" w:author="Procházka Martin, DiS." w:date="2018-10-04T10:49:00Z">
              <w:rPr>
                <w:rFonts w:ascii="Arial" w:hAnsi="Arial" w:cs="Arial"/>
                <w:color w:val="0000FF"/>
                <w:sz w:val="22"/>
                <w:szCs w:val="22"/>
                <w:highlight w:val="yellow"/>
                <w:u w:val="single"/>
              </w:rPr>
            </w:rPrChange>
          </w:rPr>
          <w:delText>@szdc.cz</w:delText>
        </w:r>
        <w:r w:rsidR="002F0AF8" w:rsidRPr="002F0AF8" w:rsidDel="002F0AF8">
          <w:rPr>
            <w:rFonts w:ascii="Arial" w:hAnsi="Arial" w:cs="Arial"/>
            <w:color w:val="0000FF"/>
            <w:sz w:val="22"/>
            <w:szCs w:val="22"/>
            <w:u w:val="single"/>
            <w:rPrChange w:id="79" w:author="Procházka Martin, DiS." w:date="2018-10-04T10:49:00Z">
              <w:rPr>
                <w:rFonts w:ascii="Arial" w:hAnsi="Arial" w:cs="Arial"/>
                <w:color w:val="0000FF"/>
                <w:sz w:val="22"/>
                <w:szCs w:val="22"/>
                <w:highlight w:val="yellow"/>
                <w:u w:val="single"/>
              </w:rPr>
            </w:rPrChange>
          </w:rPr>
          <w:fldChar w:fldCharType="end"/>
        </w:r>
      </w:del>
      <w:ins w:id="80" w:author="Procházka Martin, DiS." w:date="2018-10-04T10:49:00Z">
        <w:r w:rsidR="002F0AF8" w:rsidRPr="002F0AF8">
          <w:fldChar w:fldCharType="begin"/>
        </w:r>
        <w:r w:rsidR="002F0AF8" w:rsidRPr="002F0AF8">
          <w:instrText xml:space="preserve"> HYPERLINK "mailto:Trejbal@szdc.cz" </w:instrText>
        </w:r>
        <w:r w:rsidR="002F0AF8" w:rsidRPr="002F0AF8">
          <w:rPr>
            <w:rPrChange w:id="81" w:author="Procházka Martin, DiS." w:date="2018-10-04T10:49:00Z">
              <w:rPr>
                <w:rFonts w:ascii="Arial" w:hAnsi="Arial" w:cs="Arial"/>
                <w:color w:val="0000FF"/>
                <w:sz w:val="22"/>
                <w:szCs w:val="22"/>
                <w:highlight w:val="yellow"/>
                <w:u w:val="single"/>
              </w:rPr>
            </w:rPrChange>
          </w:rPr>
          <w:fldChar w:fldCharType="separate"/>
        </w:r>
        <w:r w:rsidR="002F0AF8" w:rsidRPr="002F0AF8">
          <w:rPr>
            <w:rFonts w:ascii="Arial" w:hAnsi="Arial" w:cs="Arial"/>
            <w:noProof/>
            <w:color w:val="0000FF"/>
            <w:sz w:val="22"/>
            <w:szCs w:val="22"/>
            <w:u w:val="single"/>
            <w:rPrChange w:id="82" w:author="Procházka Martin, DiS." w:date="2018-10-04T10:49:00Z">
              <w:rPr>
                <w:rFonts w:ascii="Arial" w:hAnsi="Arial" w:cs="Arial"/>
                <w:noProof/>
                <w:color w:val="0000FF"/>
                <w:sz w:val="22"/>
                <w:szCs w:val="22"/>
                <w:highlight w:val="yellow"/>
                <w:u w:val="single"/>
              </w:rPr>
            </w:rPrChange>
          </w:rPr>
          <w:t>TauberA</w:t>
        </w:r>
        <w:r w:rsidR="002F0AF8" w:rsidRPr="002F0AF8">
          <w:rPr>
            <w:rFonts w:ascii="Arial" w:hAnsi="Arial" w:cs="Arial"/>
            <w:color w:val="0000FF"/>
            <w:sz w:val="22"/>
            <w:szCs w:val="22"/>
            <w:u w:val="single"/>
            <w:rPrChange w:id="83" w:author="Procházka Martin, DiS." w:date="2018-10-04T10:49:00Z">
              <w:rPr>
                <w:rFonts w:ascii="Arial" w:hAnsi="Arial" w:cs="Arial"/>
                <w:color w:val="0000FF"/>
                <w:sz w:val="22"/>
                <w:szCs w:val="22"/>
                <w:highlight w:val="yellow"/>
                <w:u w:val="single"/>
              </w:rPr>
            </w:rPrChange>
          </w:rPr>
          <w:t>@szdc.cz</w:t>
        </w:r>
        <w:r w:rsidR="002F0AF8" w:rsidRPr="002F0AF8">
          <w:rPr>
            <w:rFonts w:ascii="Arial" w:hAnsi="Arial" w:cs="Arial"/>
            <w:color w:val="0000FF"/>
            <w:sz w:val="22"/>
            <w:szCs w:val="22"/>
            <w:u w:val="single"/>
            <w:rPrChange w:id="84" w:author="Procházka Martin, DiS." w:date="2018-10-04T10:49:00Z">
              <w:rPr>
                <w:rFonts w:ascii="Arial" w:hAnsi="Arial" w:cs="Arial"/>
                <w:color w:val="0000FF"/>
                <w:sz w:val="22"/>
                <w:szCs w:val="22"/>
                <w:highlight w:val="yellow"/>
                <w:u w:val="single"/>
              </w:rPr>
            </w:rPrChange>
          </w:rPr>
          <w:fldChar w:fldCharType="end"/>
        </w:r>
      </w:ins>
      <w:r w:rsidRPr="002F0AF8">
        <w:rPr>
          <w:rFonts w:ascii="Arial" w:hAnsi="Arial" w:cs="Arial"/>
          <w:noProof/>
          <w:sz w:val="22"/>
          <w:szCs w:val="22"/>
          <w:rPrChange w:id="85" w:author="Procházka Martin, DiS." w:date="2018-10-04T10:49:00Z">
            <w:rPr>
              <w:rFonts w:ascii="Arial" w:hAnsi="Arial" w:cs="Arial"/>
              <w:noProof/>
              <w:sz w:val="22"/>
              <w:szCs w:val="22"/>
              <w:highlight w:val="yellow"/>
            </w:rPr>
          </w:rPrChange>
        </w:rPr>
        <w:t>)</w:t>
      </w:r>
      <w:r w:rsidRPr="002F0AF8">
        <w:rPr>
          <w:rFonts w:ascii="Arial" w:hAnsi="Arial" w:cs="Arial"/>
          <w:noProof/>
          <w:sz w:val="22"/>
          <w:szCs w:val="22"/>
        </w:rPr>
        <w:t xml:space="preserve"> </w:t>
      </w:r>
      <w:r w:rsidRPr="002F0AF8">
        <w:rPr>
          <w:rFonts w:ascii="Arial" w:hAnsi="Arial" w:cs="Arial"/>
          <w:snapToGrid/>
          <w:sz w:val="22"/>
          <w:szCs w:val="22"/>
        </w:rPr>
        <w:t xml:space="preserve">a kupující tento termín </w:t>
      </w:r>
      <w:r w:rsidRPr="002F0AF8">
        <w:rPr>
          <w:rFonts w:ascii="Arial" w:hAnsi="Arial" w:cs="Arial"/>
          <w:snapToGrid/>
          <w:sz w:val="22"/>
          <w:szCs w:val="22"/>
          <w:rPrChange w:id="86" w:author="Procházka Martin, DiS." w:date="2018-10-04T10:49:00Z">
            <w:rPr>
              <w:rFonts w:ascii="Arial" w:hAnsi="Arial" w:cs="Arial"/>
              <w:snapToGrid/>
              <w:sz w:val="22"/>
              <w:szCs w:val="22"/>
              <w:highlight w:val="yellow"/>
            </w:rPr>
          </w:rPrChange>
        </w:rPr>
        <w:t>emailem</w:t>
      </w:r>
      <w:r w:rsidRPr="002F0AF8">
        <w:rPr>
          <w:rFonts w:ascii="Arial" w:hAnsi="Arial" w:cs="Arial"/>
          <w:snapToGrid/>
          <w:sz w:val="22"/>
          <w:szCs w:val="22"/>
        </w:rPr>
        <w:t xml:space="preserve"> prodávajícímu potvrdí. Za těchto podmínek je kupující povinen řádně d</w:t>
      </w:r>
      <w:r w:rsidRPr="00953ADD">
        <w:rPr>
          <w:rFonts w:ascii="Arial" w:hAnsi="Arial" w:cs="Arial"/>
          <w:snapToGrid/>
          <w:sz w:val="22"/>
          <w:szCs w:val="22"/>
        </w:rPr>
        <w:t xml:space="preserve">odaný předmět koupě na určeném místě plnění od prodávajícího převzít.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Podmínkou přejímky je ověření kompletnosti dodávky. Při provádění přejímky provede kupující současně namátkovou kontrolu kvality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w:t>
      </w:r>
      <w:r w:rsidRPr="00953ADD">
        <w:rPr>
          <w:rFonts w:ascii="Arial" w:hAnsi="Arial" w:cs="Arial"/>
          <w:b/>
          <w:bCs/>
          <w:snapToGrid/>
          <w:sz w:val="22"/>
          <w:szCs w:val="22"/>
        </w:rPr>
        <w:t xml:space="preserve"> </w:t>
      </w:r>
      <w:r w:rsidRPr="00953ADD">
        <w:rPr>
          <w:rFonts w:ascii="Arial" w:hAnsi="Arial" w:cs="Arial"/>
          <w:snapToGrid/>
          <w:sz w:val="22"/>
          <w:szCs w:val="22"/>
        </w:rPr>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6. Vlastnické právo k dodanému předmětu koupě nabývá kupující okamžikem jeho řádného převzetí od prodávajícího.</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 Prodávající je povinen předat kupujícímu při dodání předmětu koupě – dodací list – ve 3 vyhotoveních a kupující je povinen, vyjma případu uvedeného v čl. IV odst. 7 této smlouvy, je řádně potvrdit. Jedno vyhotovení potvrzeného dodacího listu si ponechá kupující a dvě vyhotovení předá prodávajícímu. Na dodacím listě bude vždy uvedeno: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přesné označení prodávajícího a kupujícího,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dodacího listu a datum vystavení,</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kupní smlouvy, popř. číslo dodatku kupní smlouvy,</w:t>
      </w:r>
    </w:p>
    <w:p w:rsidR="00953ADD" w:rsidRPr="00953ADD" w:rsidRDefault="00953ADD" w:rsidP="00953ADD">
      <w:pPr>
        <w:spacing w:after="120"/>
        <w:ind w:left="1418" w:hanging="425"/>
        <w:jc w:val="both"/>
        <w:rPr>
          <w:rFonts w:ascii="Arial" w:hAnsi="Arial" w:cs="Arial"/>
          <w:snapToGrid/>
          <w:sz w:val="22"/>
          <w:szCs w:val="22"/>
        </w:rPr>
      </w:pPr>
      <w:r w:rsidRPr="00953ADD">
        <w:rPr>
          <w:rFonts w:ascii="Arial" w:hAnsi="Arial" w:cs="Arial"/>
          <w:snapToGrid/>
          <w:sz w:val="22"/>
          <w:szCs w:val="22"/>
        </w:rPr>
        <w:t xml:space="preserve"> -</w:t>
      </w:r>
      <w:r w:rsidRPr="00953ADD">
        <w:rPr>
          <w:rFonts w:ascii="Arial" w:hAnsi="Arial" w:cs="Arial"/>
          <w:snapToGrid/>
          <w:sz w:val="22"/>
          <w:szCs w:val="22"/>
        </w:rPr>
        <w:tab/>
        <w:t>specifikace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Současně s daňovým dokladem (fakturou) zašle prodávající kupujícímu, jako přílohu, jedno vyhotovení potvrzeného dodacího listu uskutečněné dodávky. </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 xml:space="preserve">IV. </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Vady předmětu koupě (reklamace)</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Prodávající prohlašuje, že předmět koupě není zatížen právy třetích osob, tedy, že nemá právní vady.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2.</w:t>
      </w:r>
      <w:r w:rsidRPr="00953ADD">
        <w:rPr>
          <w:rFonts w:ascii="Arial" w:hAnsi="Arial" w:cs="Arial"/>
          <w:b/>
          <w:bCs/>
          <w:snapToGrid/>
          <w:sz w:val="22"/>
          <w:szCs w:val="22"/>
        </w:rPr>
        <w:tab/>
      </w:r>
      <w:r w:rsidRPr="00953ADD">
        <w:rPr>
          <w:rFonts w:ascii="Arial" w:hAnsi="Arial" w:cs="Arial"/>
          <w:snapToGrid/>
          <w:sz w:val="22"/>
          <w:szCs w:val="22"/>
        </w:rPr>
        <w:t>Prodávající odpovídá kupujícímu za bezvadný stav předmětu koupě, za dodržení podmínek uvedených v  kupní smlouvě, za správnou specifikaci a správné počty dodaných množstevních jednotek.</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3. Prodávající poskytuje kupujícímu záruku za jakost předmětu koupě nejméně v </w:t>
      </w:r>
      <w:r w:rsidRPr="002F0AF8">
        <w:rPr>
          <w:rFonts w:ascii="Arial" w:hAnsi="Arial" w:cs="Arial"/>
          <w:snapToGrid/>
          <w:sz w:val="22"/>
          <w:szCs w:val="22"/>
        </w:rPr>
        <w:t xml:space="preserve">délce </w:t>
      </w:r>
      <w:r w:rsidRPr="002F0AF8">
        <w:rPr>
          <w:rFonts w:ascii="Arial" w:hAnsi="Arial" w:cs="Arial"/>
          <w:b/>
          <w:snapToGrid/>
          <w:sz w:val="22"/>
          <w:szCs w:val="22"/>
          <w:rPrChange w:id="87" w:author="Procházka Martin, DiS." w:date="2018-10-04T10:51:00Z">
            <w:rPr>
              <w:rFonts w:ascii="Arial" w:hAnsi="Arial" w:cs="Arial"/>
              <w:b/>
              <w:snapToGrid/>
              <w:sz w:val="22"/>
              <w:szCs w:val="22"/>
              <w:highlight w:val="yellow"/>
            </w:rPr>
          </w:rPrChange>
        </w:rPr>
        <w:t>24 měsíců</w:t>
      </w:r>
      <w:r w:rsidRPr="002F0AF8">
        <w:rPr>
          <w:rFonts w:ascii="Arial" w:hAnsi="Arial" w:cs="Arial"/>
          <w:snapToGrid/>
          <w:sz w:val="22"/>
          <w:szCs w:val="22"/>
        </w:rPr>
        <w:t xml:space="preserve"> ode</w:t>
      </w:r>
      <w:r w:rsidRPr="00953ADD">
        <w:rPr>
          <w:rFonts w:ascii="Arial" w:hAnsi="Arial" w:cs="Arial"/>
          <w:snapToGrid/>
          <w:sz w:val="22"/>
          <w:szCs w:val="22"/>
        </w:rPr>
        <w:t xml:space="preserve"> dne předání a převzetí předmětu koupě kupujícím. </w:t>
      </w:r>
      <w:r w:rsidRPr="00953ADD">
        <w:rPr>
          <w:rFonts w:ascii="Arial" w:hAnsi="Arial" w:cs="Arial"/>
          <w:sz w:val="22"/>
          <w:szCs w:val="22"/>
        </w:rPr>
        <w:t xml:space="preserve">V případech, kdy by záruční doba poskytnutá výrobci předmětu koupě překročila výše uvedenou dobu </w:t>
      </w:r>
      <w:r w:rsidRPr="002F0AF8">
        <w:rPr>
          <w:rFonts w:ascii="Arial" w:hAnsi="Arial" w:cs="Arial"/>
          <w:sz w:val="22"/>
          <w:szCs w:val="22"/>
          <w:rPrChange w:id="88" w:author="Procházka Martin, DiS." w:date="2018-10-04T10:51:00Z">
            <w:rPr>
              <w:rFonts w:ascii="Arial" w:hAnsi="Arial" w:cs="Arial"/>
              <w:sz w:val="22"/>
              <w:szCs w:val="22"/>
              <w:highlight w:val="yellow"/>
            </w:rPr>
          </w:rPrChange>
        </w:rPr>
        <w:t>24 měsíců</w:t>
      </w:r>
      <w:r w:rsidRPr="00953ADD">
        <w:rPr>
          <w:rFonts w:ascii="Arial" w:hAnsi="Arial" w:cs="Arial"/>
          <w:sz w:val="22"/>
          <w:szCs w:val="22"/>
        </w:rPr>
        <w:t>, zavazuje se prodávající poskytnout kupujícímu záruku za jakost předmětu koupě v této delší době dané výrobci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snapToGrid/>
          <w:sz w:val="22"/>
          <w:szCs w:val="22"/>
        </w:rPr>
        <w:tab/>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5.</w:t>
      </w:r>
      <w:r w:rsidRPr="00953ADD">
        <w:rPr>
          <w:rFonts w:ascii="Arial" w:hAnsi="Arial" w:cs="Arial"/>
          <w:snapToGrid/>
          <w:color w:val="FF0000"/>
          <w:sz w:val="22"/>
          <w:szCs w:val="22"/>
        </w:rPr>
        <w:t xml:space="preserve"> </w:t>
      </w:r>
      <w:r w:rsidRPr="00953ADD">
        <w:rPr>
          <w:rFonts w:ascii="Arial" w:hAnsi="Arial" w:cs="Arial"/>
          <w:snapToGrid/>
          <w:color w:val="FF0000"/>
          <w:sz w:val="22"/>
          <w:szCs w:val="22"/>
        </w:rPr>
        <w:tab/>
      </w:r>
      <w:r w:rsidRPr="00953ADD">
        <w:rPr>
          <w:rFonts w:ascii="Arial" w:hAnsi="Arial" w:cs="Arial"/>
          <w:snapToGrid/>
          <w:sz w:val="22"/>
          <w:szCs w:val="22"/>
        </w:rPr>
        <w:t xml:space="preserve">Zjevné vady předmětu koupě, tedy vady, které lze zjistit při přebírání předmětu koupě kupujícím, je kupující povinen reklamovat již na dodacím listu. </w:t>
      </w:r>
      <w:r w:rsidRPr="00953ADD">
        <w:rPr>
          <w:rFonts w:ascii="Arial" w:hAnsi="Arial" w:cs="Arial"/>
          <w:sz w:val="22"/>
          <w:szCs w:val="22"/>
        </w:rPr>
        <w:t xml:space="preserve">Pokud se týká práva kupujícího z vadného plnění, postupuje se dle ustanovení § 2099 a násl. občanského zákoníku. Odchylně od zákona smluvní strany </w:t>
      </w:r>
      <w:r w:rsidRPr="00953ADD">
        <w:rPr>
          <w:rFonts w:ascii="Arial" w:hAnsi="Arial" w:cs="Arial"/>
          <w:sz w:val="22"/>
          <w:szCs w:val="22"/>
        </w:rPr>
        <w:lastRenderedPageBreak/>
        <w:t>ujednávají, že vadu předmětu koupě lze vytknout do 15 pracovních dnů po převzetí předmětu koupě kupujícím.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6. Kupující má právo reklamovat zjištěné vady předmětu koupě kdykoliv během záruční doby. K reklamaci přiloží vždy vadný předmět koupě. </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7. 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8. 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9. Prodávající neodpovídá za poškození předmětu koupě živelnou událostí, mechanickým poškozením ze strany kupujícího nebo třetí osoby, nevhodným skladováním, popř. použitím k účelu, který není obvyklý u tohoto druhu předmětu koupě.</w:t>
      </w:r>
    </w:p>
    <w:p w:rsidR="00953ADD" w:rsidRPr="00953ADD" w:rsidRDefault="00953ADD" w:rsidP="00953ADD">
      <w:pPr>
        <w:spacing w:after="120"/>
        <w:jc w:val="both"/>
        <w:rPr>
          <w:rFonts w:ascii="Arial" w:hAnsi="Arial" w:cs="Arial"/>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Sankce (smluvní pokuty, úroky z prodlení)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V případě prodlení kupujícího s úhradou kupní ceny (faktury – daňového dokladu) vzniká prodávajícímu právo účtovat zákonný úrok z prodlení. </w:t>
      </w:r>
      <w:r w:rsidRPr="00953ADD">
        <w:rPr>
          <w:rFonts w:ascii="Arial" w:hAnsi="Arial" w:cs="Arial"/>
          <w:sz w:val="22"/>
          <w:szCs w:val="22"/>
        </w:rPr>
        <w:t>Smluvní strany se dohodly, že po dobu minimálně 14 kalendářních dnů nebude prodávajícím úrok z prodlení požadován.</w:t>
      </w:r>
    </w:p>
    <w:p w:rsidR="00953ADD" w:rsidRPr="00953ADD" w:rsidRDefault="00953ADD" w:rsidP="00953ADD">
      <w:pPr>
        <w:spacing w:after="120"/>
        <w:ind w:left="284" w:hanging="284"/>
        <w:jc w:val="both"/>
        <w:rPr>
          <w:rFonts w:ascii="Arial" w:hAnsi="Arial" w:cs="Arial"/>
          <w:snapToGrid/>
          <w:color w:val="FF0000"/>
          <w:sz w:val="22"/>
          <w:szCs w:val="22"/>
        </w:rPr>
      </w:pPr>
      <w:r w:rsidRPr="00953ADD">
        <w:rPr>
          <w:rFonts w:ascii="Arial" w:hAnsi="Arial" w:cs="Arial"/>
          <w:snapToGrid/>
          <w:sz w:val="22"/>
          <w:szCs w:val="22"/>
        </w:rPr>
        <w:t>3. Zaplacením smluvní pokuty není dotčeno právo kupujícího na náhradu škody, která vznikla v příčinné souvislosti s porušením smluvní povinnosti, jež má za následek placení smluvní pokuty.</w:t>
      </w:r>
      <w:r w:rsidRPr="00953ADD">
        <w:rPr>
          <w:rFonts w:ascii="Arial" w:hAnsi="Arial" w:cs="Arial"/>
          <w:snapToGrid/>
          <w:color w:val="FF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Povinnost, jejíž splnění bylo zajištěno smluvní pokutou, je povinná smluvní strana povinna splnit i po zaplacení smluvní pokuty.</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 Povinnost zaplatit</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a.</w:t>
      </w:r>
      <w:r w:rsidRPr="00953ADD">
        <w:rPr>
          <w:rFonts w:ascii="Arial" w:hAnsi="Arial" w:cs="Arial"/>
          <w:snapToGrid/>
          <w:sz w:val="22"/>
          <w:szCs w:val="22"/>
        </w:rPr>
        <w:tab/>
        <w:t>smluvní pokutu podle odstavce 1 tohoto článku této smlouvy vzniká prodávajícímu do 30 dnů od doručení výzvy kupujícího prodávajícímu k zaplacení smluvní pokuty,</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b.</w:t>
      </w:r>
      <w:r w:rsidRPr="00953ADD">
        <w:rPr>
          <w:rFonts w:ascii="Arial" w:hAnsi="Arial" w:cs="Arial"/>
          <w:snapToGrid/>
          <w:sz w:val="22"/>
          <w:szCs w:val="22"/>
        </w:rPr>
        <w:tab/>
        <w:t>úrok z prodlení podle odstavce 2 tohoto článku této smlouvy vzniká kupujícímu do 30 dnů od doručení výzvy a vyčíslení částky prodávajícím.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6. 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tj. od počátku.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w:t>
      </w:r>
      <w:r w:rsidRPr="00953ADD">
        <w:rPr>
          <w:rFonts w:ascii="Arial" w:hAnsi="Arial" w:cs="Arial"/>
          <w:snapToGrid/>
          <w:sz w:val="22"/>
          <w:szCs w:val="22"/>
        </w:rPr>
        <w:tab/>
        <w:t xml:space="preserve">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w:t>
      </w:r>
      <w:r w:rsidRPr="00953ADD">
        <w:rPr>
          <w:rFonts w:ascii="Arial" w:hAnsi="Arial" w:cs="Arial"/>
          <w:sz w:val="22"/>
          <w:szCs w:val="22"/>
        </w:rPr>
        <w:t>ve výši 20% postoupené pohledávky, minimálně však ve výši 5 000,- Kč. Tato</w:t>
      </w:r>
      <w:r w:rsidRPr="00953ADD">
        <w:rPr>
          <w:rFonts w:ascii="Arial" w:hAnsi="Arial" w:cs="Arial"/>
          <w:snapToGrid/>
          <w:sz w:val="22"/>
          <w:szCs w:val="22"/>
        </w:rPr>
        <w:t xml:space="preserve"> smluvní pokuta je splatná ve lhůtě 30 kalendářních dnů od doručení výzvy k zaplacení smluvní pokuty kupujícího prodávajícímu.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xml:space="preserve">, tj. od počátku. </w:t>
      </w:r>
    </w:p>
    <w:p w:rsidR="003A4F40" w:rsidRDefault="003A4F40" w:rsidP="00953ADD">
      <w:pPr>
        <w:spacing w:after="120"/>
        <w:ind w:left="4254" w:firstLine="709"/>
        <w:rPr>
          <w:ins w:id="89" w:author="Procházka Martin, DiS." w:date="2018-10-05T10:00:00Z"/>
          <w:rFonts w:ascii="Arial" w:hAnsi="Arial" w:cs="Arial"/>
          <w:b/>
          <w:bCs/>
          <w:snapToGrid/>
          <w:sz w:val="22"/>
          <w:szCs w:val="22"/>
        </w:rPr>
      </w:pPr>
    </w:p>
    <w:p w:rsidR="003A4F40" w:rsidRDefault="003A4F40" w:rsidP="00953ADD">
      <w:pPr>
        <w:spacing w:after="120"/>
        <w:ind w:left="4254" w:firstLine="709"/>
        <w:rPr>
          <w:ins w:id="90" w:author="Procházka Martin, DiS." w:date="2018-10-05T10:00:00Z"/>
          <w:rFonts w:ascii="Arial" w:hAnsi="Arial" w:cs="Arial"/>
          <w:b/>
          <w:bCs/>
          <w:snapToGrid/>
          <w:sz w:val="22"/>
          <w:szCs w:val="22"/>
        </w:rPr>
      </w:pPr>
    </w:p>
    <w:p w:rsidR="00953ADD" w:rsidRPr="00953ADD" w:rsidRDefault="00953ADD" w:rsidP="00953ADD">
      <w:pPr>
        <w:spacing w:after="120"/>
        <w:ind w:left="4254" w:firstLine="709"/>
        <w:rPr>
          <w:rFonts w:ascii="Arial" w:hAnsi="Arial" w:cs="Arial"/>
          <w:b/>
          <w:bCs/>
          <w:snapToGrid/>
          <w:sz w:val="22"/>
          <w:szCs w:val="22"/>
        </w:rPr>
      </w:pPr>
      <w:r w:rsidRPr="00953ADD">
        <w:rPr>
          <w:rFonts w:ascii="Arial" w:hAnsi="Arial" w:cs="Arial"/>
          <w:b/>
          <w:bCs/>
          <w:snapToGrid/>
          <w:sz w:val="22"/>
          <w:szCs w:val="22"/>
        </w:rPr>
        <w:t>VI.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Společná a závěrečná ustanovení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1. </w:t>
      </w:r>
      <w:r w:rsidRPr="00953ADD">
        <w:rPr>
          <w:rFonts w:ascii="Arial" w:hAnsi="Arial" w:cs="Arial"/>
          <w:sz w:val="22"/>
          <w:szCs w:val="22"/>
        </w:rPr>
        <w:t>Podpis smlouvy je projevem souhlasu s celým jejím obsahem. Tato smlouva nabývá platnosti dnem podpisu poslední smluvní stranou a účinnosti dnem uveřejnění smlouvy v registru smluv.</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sz w:val="22"/>
          <w:szCs w:val="22"/>
        </w:rPr>
        <w:t>Změny této smlouvy mohou smluvní strany provádět pouze písemnou formou (číslovanými dodatky) a po vzájemné dohodě.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3. </w:t>
      </w:r>
      <w:bookmarkStart w:id="91" w:name="_Ref331412593"/>
      <w:r w:rsidRPr="00953ADD">
        <w:rPr>
          <w:rFonts w:ascii="Arial" w:hAnsi="Arial" w:cs="Arial"/>
          <w:bCs/>
          <w:sz w:val="22"/>
          <w:szCs w:val="22"/>
        </w:rP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w:t>
      </w:r>
      <w:r w:rsidRPr="00953ADD">
        <w:rPr>
          <w:rFonts w:ascii="Arial" w:hAnsi="Arial" w:cs="Arial"/>
          <w:sz w:val="22"/>
          <w:szCs w:val="22"/>
        </w:rPr>
        <w:t xml:space="preserve">Veškeré spory z této smlouvy, u nichž nedojde k dohodě, budou řešit soudy České republiky. </w:t>
      </w:r>
      <w:bookmarkEnd w:id="91"/>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4. 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5. Smluvní strany prohlašují, že jednotlivé články jsou dostatečné z hlediska náležitostí pro vznik smluvního vztahu, bylo využito smluvní volnosti stran a tato smlouva se uzavírá určitě, vážně a srozumitelně.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 xml:space="preserve">6. </w:t>
      </w:r>
      <w:r w:rsidRPr="00953ADD">
        <w:rPr>
          <w:rFonts w:ascii="Arial" w:hAnsi="Arial" w:cs="Arial"/>
          <w:bCs/>
          <w:sz w:val="22"/>
          <w:szCs w:val="22"/>
        </w:rPr>
        <w:t xml:space="preserve">Právní vztahy vyplývající z této smlouvy se řídí výhradně právem České republiky. </w:t>
      </w:r>
      <w:r w:rsidRPr="00953ADD">
        <w:rPr>
          <w:rFonts w:ascii="Arial" w:hAnsi="Arial" w:cs="Arial"/>
          <w:sz w:val="22"/>
          <w:szCs w:val="22"/>
        </w:rPr>
        <w:t>Pokud není v této smlouvě  stanoveno jinak, platí pro právní vztahy z ní vyplývající příslušná ustanovení Obchodních podmínek a dále pak obecně závazné právní předpisy.</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bCs/>
          <w:sz w:val="22"/>
          <w:szCs w:val="22"/>
        </w:rPr>
        <w:t xml:space="preserve">7. Prodávající </w:t>
      </w:r>
      <w:r w:rsidRPr="00953ADD">
        <w:rPr>
          <w:rFonts w:ascii="Arial" w:hAnsi="Arial" w:cs="Arial"/>
          <w:sz w:val="22"/>
          <w:szCs w:val="22"/>
        </w:rPr>
        <w:t>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w:t>
      </w:r>
      <w:r w:rsidRPr="00953ADD">
        <w:rPr>
          <w:rFonts w:ascii="Arial" w:hAnsi="Arial" w:cs="Arial"/>
          <w:bCs/>
          <w:sz w:val="22"/>
          <w:szCs w:val="22"/>
        </w:rPr>
        <w:t>.</w:t>
      </w:r>
      <w:r w:rsidRPr="00953ADD">
        <w:rPr>
          <w:rFonts w:ascii="Arial" w:hAnsi="Arial" w:cs="Arial"/>
          <w:sz w:val="22"/>
          <w:szCs w:val="22"/>
        </w:rPr>
        <w:t xml:space="preserve"> </w:t>
      </w:r>
    </w:p>
    <w:p w:rsidR="00953ADD" w:rsidRPr="00953ADD" w:rsidRDefault="00953ADD" w:rsidP="00953ADD">
      <w:pPr>
        <w:snapToGrid w:val="0"/>
        <w:spacing w:after="240" w:line="244" w:lineRule="auto"/>
        <w:ind w:left="284" w:hanging="284"/>
        <w:jc w:val="both"/>
        <w:rPr>
          <w:rFonts w:ascii="Arial" w:hAnsi="Arial" w:cs="Arial"/>
          <w:sz w:val="22"/>
          <w:szCs w:val="22"/>
        </w:rPr>
      </w:pPr>
      <w:r w:rsidRPr="00953ADD">
        <w:rPr>
          <w:rFonts w:ascii="Arial" w:hAnsi="Arial" w:cs="Arial"/>
          <w:snapToGrid/>
          <w:sz w:val="22"/>
          <w:szCs w:val="22"/>
        </w:rPr>
        <w:t xml:space="preserve">8. </w:t>
      </w:r>
      <w:r w:rsidRPr="00953ADD">
        <w:rPr>
          <w:rFonts w:ascii="Arial" w:hAnsi="Arial" w:cs="Arial"/>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53ADD" w:rsidRPr="00953ADD" w:rsidRDefault="00953ADD" w:rsidP="00953ADD">
      <w:pPr>
        <w:numPr>
          <w:ilvl w:val="0"/>
          <w:numId w:val="38"/>
        </w:numPr>
        <w:spacing w:after="240" w:line="247" w:lineRule="auto"/>
        <w:ind w:left="284" w:hanging="284"/>
        <w:jc w:val="both"/>
        <w:rPr>
          <w:rFonts w:ascii="Arial" w:hAnsi="Arial" w:cs="Arial"/>
          <w:sz w:val="22"/>
          <w:szCs w:val="22"/>
        </w:rPr>
      </w:pPr>
      <w:r w:rsidRPr="00953ADD">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w:t>
      </w:r>
      <w:del w:id="92" w:author="Kudláček Filip, Mgr." w:date="2018-10-09T08:23:00Z">
        <w:r w:rsidRPr="00953ADD" w:rsidDel="00FF1B33">
          <w:rPr>
            <w:rFonts w:ascii="Arial" w:hAnsi="Arial" w:cs="Arial"/>
            <w:sz w:val="22"/>
            <w:szCs w:val="22"/>
          </w:rPr>
          <w:delText xml:space="preserve"> </w:delText>
        </w:r>
      </w:del>
      <w:ins w:id="93" w:author="Kudláček Filip, Mgr." w:date="2018-10-09T08:23:00Z">
        <w:r w:rsidR="00FF1B33">
          <w:rPr>
            <w:rFonts w:ascii="Arial" w:hAnsi="Arial" w:cs="Arial"/>
            <w:sz w:val="22"/>
            <w:szCs w:val="22"/>
          </w:rPr>
          <w:t> </w:t>
        </w:r>
      </w:ins>
      <w:r w:rsidRPr="00953ADD">
        <w:rPr>
          <w:rFonts w:ascii="Arial" w:hAnsi="Arial" w:cs="Arial"/>
          <w:sz w:val="22"/>
          <w:szCs w:val="22"/>
        </w:rPr>
        <w:t>zavazuje se neprodleně písemně sdělit kupujícímu skutečnost, že takto označené informace přestaly naplňovat znaky obchodního tajemství.</w:t>
      </w:r>
    </w:p>
    <w:p w:rsidR="00953ADD" w:rsidRPr="00953ADD" w:rsidRDefault="00953ADD" w:rsidP="00953ADD">
      <w:pPr>
        <w:numPr>
          <w:ilvl w:val="0"/>
          <w:numId w:val="38"/>
        </w:numPr>
        <w:tabs>
          <w:tab w:val="left" w:pos="426"/>
        </w:tabs>
        <w:spacing w:after="240" w:line="247" w:lineRule="auto"/>
        <w:ind w:left="284" w:hanging="284"/>
        <w:jc w:val="both"/>
        <w:rPr>
          <w:rFonts w:ascii="Arial" w:hAnsi="Arial" w:cs="Arial"/>
          <w:sz w:val="22"/>
          <w:szCs w:val="22"/>
        </w:rPr>
      </w:pPr>
      <w:r w:rsidRPr="00953ADD">
        <w:rPr>
          <w:rFonts w:ascii="Arial" w:hAnsi="Arial" w:cs="Arial"/>
          <w:sz w:val="22"/>
          <w:szCs w:val="22"/>
        </w:rPr>
        <w:t>Smluvní strany se zavazují zpracovávat osobní údaje o zaměstnancích druhé smluvní strany v souladu s</w:t>
      </w:r>
      <w:ins w:id="94" w:author="Kudláček Filip, Mgr." w:date="2018-10-09T08:23:00Z">
        <w:r w:rsidR="00FF1B33">
          <w:rPr>
            <w:rFonts w:ascii="Arial" w:hAnsi="Arial" w:cs="Arial"/>
            <w:sz w:val="22"/>
            <w:szCs w:val="22"/>
          </w:rPr>
          <w:t> </w:t>
        </w:r>
      </w:ins>
      <w:del w:id="95" w:author="Kudláček Filip, Mgr." w:date="2018-10-09T08:23:00Z">
        <w:r w:rsidRPr="00953ADD" w:rsidDel="00FF1B33">
          <w:rPr>
            <w:rFonts w:ascii="Arial" w:hAnsi="Arial" w:cs="Arial"/>
            <w:sz w:val="22"/>
            <w:szCs w:val="22"/>
          </w:rPr>
          <w:delText xml:space="preserve"> </w:delText>
        </w:r>
      </w:del>
      <w:r w:rsidRPr="00953ADD">
        <w:rPr>
          <w:rFonts w:ascii="Arial" w:hAnsi="Arial" w:cs="Arial"/>
          <w:sz w:val="22"/>
          <w:szCs w:val="22"/>
        </w:rPr>
        <w:t>Nařízením Evropského parlamentu a Rady (EU) č. 2016/679 ze dne 27. 4. 2016, obecné nařízení o</w:t>
      </w:r>
      <w:ins w:id="96" w:author="Kudláček Filip, Mgr." w:date="2018-10-09T08:23:00Z">
        <w:r w:rsidR="00FF1B33">
          <w:rPr>
            <w:rFonts w:ascii="Arial" w:hAnsi="Arial" w:cs="Arial"/>
            <w:sz w:val="22"/>
            <w:szCs w:val="22"/>
          </w:rPr>
          <w:t> </w:t>
        </w:r>
      </w:ins>
      <w:del w:id="97" w:author="Kudláček Filip, Mgr." w:date="2018-10-09T08:23:00Z">
        <w:r w:rsidRPr="00953ADD" w:rsidDel="00FF1B33">
          <w:rPr>
            <w:rFonts w:ascii="Arial" w:hAnsi="Arial" w:cs="Arial"/>
            <w:sz w:val="22"/>
            <w:szCs w:val="22"/>
          </w:rPr>
          <w:delText xml:space="preserve"> </w:delText>
        </w:r>
      </w:del>
      <w:r w:rsidRPr="00953ADD">
        <w:rPr>
          <w:rFonts w:ascii="Arial" w:hAnsi="Arial" w:cs="Arial"/>
          <w:sz w:val="22"/>
          <w:szCs w:val="22"/>
        </w:rPr>
        <w:t>ochraně osobních údajů.</w:t>
      </w:r>
    </w:p>
    <w:p w:rsidR="00953ADD" w:rsidRPr="00953ADD" w:rsidRDefault="00953ADD" w:rsidP="00953ADD">
      <w:pPr>
        <w:numPr>
          <w:ilvl w:val="0"/>
          <w:numId w:val="38"/>
        </w:numPr>
        <w:tabs>
          <w:tab w:val="left" w:pos="426"/>
        </w:tabs>
        <w:spacing w:after="240" w:line="247" w:lineRule="auto"/>
        <w:ind w:left="284" w:hanging="284"/>
        <w:jc w:val="both"/>
        <w:rPr>
          <w:rFonts w:ascii="Arial" w:hAnsi="Arial" w:cs="Arial"/>
          <w:sz w:val="22"/>
          <w:szCs w:val="22"/>
        </w:rPr>
      </w:pPr>
      <w:r w:rsidRPr="00953ADD">
        <w:rPr>
          <w:rFonts w:ascii="Arial" w:hAnsi="Arial" w:cs="Arial"/>
          <w:sz w:val="22"/>
          <w:szCs w:val="22"/>
        </w:rPr>
        <w:t xml:space="preserve">Tato smlouva je vyhotovena ve </w:t>
      </w:r>
      <w:del w:id="98" w:author="Procházka Martin, DiS." w:date="2018-10-11T09:50:00Z">
        <w:r w:rsidRPr="00953ADD" w:rsidDel="00EB4C62">
          <w:rPr>
            <w:rFonts w:ascii="Arial" w:hAnsi="Arial" w:cs="Arial"/>
            <w:sz w:val="22"/>
          </w:rPr>
          <w:fldChar w:fldCharType="begin">
            <w:ffData>
              <w:name w:val="Text11"/>
              <w:enabled/>
              <w:calcOnExit w:val="0"/>
              <w:textInput/>
            </w:ffData>
          </w:fldChar>
        </w:r>
        <w:r w:rsidRPr="00953ADD" w:rsidDel="00EB4C62">
          <w:rPr>
            <w:rFonts w:ascii="Arial" w:hAnsi="Arial" w:cs="Arial"/>
            <w:sz w:val="22"/>
          </w:rPr>
          <w:delInstrText xml:space="preserve"> FORMTEXT </w:delInstrText>
        </w:r>
        <w:r w:rsidRPr="00953ADD" w:rsidDel="00EB4C62">
          <w:rPr>
            <w:rFonts w:ascii="Arial" w:hAnsi="Arial" w:cs="Arial"/>
            <w:sz w:val="22"/>
          </w:rPr>
        </w:r>
        <w:r w:rsidRPr="00953ADD" w:rsidDel="00EB4C62">
          <w:rPr>
            <w:rFonts w:ascii="Arial" w:hAnsi="Arial" w:cs="Arial"/>
            <w:sz w:val="22"/>
          </w:rPr>
          <w:fldChar w:fldCharType="separate"/>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fldChar w:fldCharType="end"/>
        </w:r>
        <w:r w:rsidRPr="00953ADD" w:rsidDel="00EB4C62">
          <w:rPr>
            <w:rFonts w:ascii="Arial" w:hAnsi="Arial" w:cs="Arial"/>
            <w:sz w:val="22"/>
            <w:szCs w:val="22"/>
          </w:rPr>
          <w:delText xml:space="preserve"> </w:delText>
        </w:r>
      </w:del>
      <w:ins w:id="99" w:author="Procházka Martin, DiS." w:date="2018-10-11T09:50:00Z">
        <w:r w:rsidR="00EB4C62">
          <w:rPr>
            <w:rFonts w:ascii="Arial" w:hAnsi="Arial" w:cs="Arial"/>
            <w:sz w:val="22"/>
          </w:rPr>
          <w:t>4</w:t>
        </w:r>
        <w:r w:rsidR="00EB4C62" w:rsidRPr="00953ADD">
          <w:rPr>
            <w:rFonts w:ascii="Arial" w:hAnsi="Arial" w:cs="Arial"/>
            <w:sz w:val="22"/>
            <w:szCs w:val="22"/>
          </w:rPr>
          <w:t xml:space="preserve"> </w:t>
        </w:r>
      </w:ins>
      <w:del w:id="100" w:author="Procházka Martin, DiS." w:date="2018-10-11T09:50:00Z">
        <w:r w:rsidRPr="00953ADD" w:rsidDel="00EB4C62">
          <w:rPr>
            <w:rFonts w:ascii="Arial" w:hAnsi="Arial" w:cs="Arial"/>
            <w:sz w:val="22"/>
            <w:szCs w:val="22"/>
          </w:rPr>
          <w:delText>(</w:delText>
        </w:r>
        <w:r w:rsidRPr="00953ADD" w:rsidDel="00EB4C62">
          <w:rPr>
            <w:rFonts w:ascii="Arial" w:hAnsi="Arial" w:cs="Arial"/>
            <w:sz w:val="22"/>
          </w:rPr>
          <w:fldChar w:fldCharType="begin">
            <w:ffData>
              <w:name w:val="Text11"/>
              <w:enabled/>
              <w:calcOnExit w:val="0"/>
              <w:textInput/>
            </w:ffData>
          </w:fldChar>
        </w:r>
        <w:r w:rsidRPr="00953ADD" w:rsidDel="00EB4C62">
          <w:rPr>
            <w:rFonts w:ascii="Arial" w:hAnsi="Arial" w:cs="Arial"/>
            <w:sz w:val="22"/>
          </w:rPr>
          <w:delInstrText xml:space="preserve"> FORMTEXT </w:delInstrText>
        </w:r>
        <w:r w:rsidRPr="00953ADD" w:rsidDel="00EB4C62">
          <w:rPr>
            <w:rFonts w:ascii="Arial" w:hAnsi="Arial" w:cs="Arial"/>
            <w:sz w:val="22"/>
          </w:rPr>
        </w:r>
        <w:r w:rsidRPr="00953ADD" w:rsidDel="00EB4C62">
          <w:rPr>
            <w:rFonts w:ascii="Arial" w:hAnsi="Arial" w:cs="Arial"/>
            <w:sz w:val="22"/>
          </w:rPr>
          <w:fldChar w:fldCharType="separate"/>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fldChar w:fldCharType="end"/>
        </w:r>
        <w:r w:rsidRPr="00953ADD" w:rsidDel="00EB4C62">
          <w:rPr>
            <w:rFonts w:ascii="Arial" w:hAnsi="Arial" w:cs="Arial"/>
            <w:sz w:val="22"/>
          </w:rPr>
          <w:delText>)</w:delText>
        </w:r>
        <w:r w:rsidRPr="00953ADD" w:rsidDel="00EB4C62">
          <w:rPr>
            <w:rFonts w:ascii="Arial" w:hAnsi="Arial" w:cs="Arial"/>
            <w:sz w:val="22"/>
            <w:szCs w:val="22"/>
          </w:rPr>
          <w:delText xml:space="preserve"> </w:delText>
        </w:r>
      </w:del>
      <w:ins w:id="101" w:author="Procházka Martin, DiS." w:date="2018-10-11T09:50:00Z">
        <w:r w:rsidR="00EB4C62" w:rsidRPr="00953ADD">
          <w:rPr>
            <w:rFonts w:ascii="Arial" w:hAnsi="Arial" w:cs="Arial"/>
            <w:sz w:val="22"/>
            <w:szCs w:val="22"/>
          </w:rPr>
          <w:t>(</w:t>
        </w:r>
        <w:r w:rsidR="00EB4C62">
          <w:rPr>
            <w:rFonts w:ascii="Arial" w:hAnsi="Arial" w:cs="Arial"/>
            <w:sz w:val="22"/>
          </w:rPr>
          <w:t>čtyřech</w:t>
        </w:r>
        <w:r w:rsidR="00EB4C62" w:rsidRPr="00953ADD">
          <w:rPr>
            <w:rFonts w:ascii="Arial" w:hAnsi="Arial" w:cs="Arial"/>
            <w:sz w:val="22"/>
          </w:rPr>
          <w:t>)</w:t>
        </w:r>
        <w:r w:rsidR="00EB4C62" w:rsidRPr="00953ADD">
          <w:rPr>
            <w:rFonts w:ascii="Arial" w:hAnsi="Arial" w:cs="Arial"/>
            <w:sz w:val="22"/>
            <w:szCs w:val="22"/>
          </w:rPr>
          <w:t xml:space="preserve"> </w:t>
        </w:r>
      </w:ins>
      <w:r w:rsidRPr="00953ADD">
        <w:rPr>
          <w:rFonts w:ascii="Arial" w:hAnsi="Arial" w:cs="Arial"/>
          <w:sz w:val="22"/>
          <w:szCs w:val="22"/>
        </w:rPr>
        <w:t xml:space="preserve">stejnopisech </w:t>
      </w:r>
      <w:r w:rsidRPr="00953ADD">
        <w:rPr>
          <w:rFonts w:ascii="Arial" w:hAnsi="Arial" w:cs="Arial"/>
          <w:snapToGrid/>
          <w:sz w:val="22"/>
          <w:szCs w:val="22"/>
        </w:rPr>
        <w:t>(</w:t>
      </w:r>
      <w:r w:rsidRPr="002F0AF8">
        <w:rPr>
          <w:rFonts w:ascii="Arial" w:hAnsi="Arial" w:cs="Arial"/>
          <w:snapToGrid/>
          <w:sz w:val="22"/>
          <w:szCs w:val="22"/>
          <w:rPrChange w:id="102" w:author="Procházka Martin, DiS." w:date="2018-10-04T10:51:00Z">
            <w:rPr>
              <w:rFonts w:ascii="Arial" w:hAnsi="Arial" w:cs="Arial"/>
              <w:snapToGrid/>
              <w:sz w:val="22"/>
              <w:szCs w:val="22"/>
              <w:highlight w:val="yellow"/>
            </w:rPr>
          </w:rPrChange>
        </w:rPr>
        <w:t>o šesti stranách</w:t>
      </w:r>
      <w:r w:rsidRPr="00953ADD">
        <w:rPr>
          <w:rFonts w:ascii="Arial" w:hAnsi="Arial" w:cs="Arial"/>
          <w:snapToGrid/>
          <w:sz w:val="22"/>
          <w:szCs w:val="22"/>
        </w:rPr>
        <w:t>)</w:t>
      </w:r>
      <w:r w:rsidRPr="00953ADD">
        <w:rPr>
          <w:rFonts w:ascii="Arial" w:hAnsi="Arial" w:cs="Arial"/>
          <w:sz w:val="22"/>
          <w:szCs w:val="22"/>
        </w:rPr>
        <w:t xml:space="preserve">. Každé vyhotovení má platnost originálu. Po podpisu obou smluvních stran kupující obdrží 2 (dvě) vyhotovení smlouvy a prodávající obdrží </w:t>
      </w:r>
      <w:del w:id="103" w:author="Procházka Martin, DiS." w:date="2018-10-11T09:50:00Z">
        <w:r w:rsidRPr="00953ADD" w:rsidDel="00EB4C62">
          <w:rPr>
            <w:rFonts w:ascii="Arial" w:hAnsi="Arial" w:cs="Arial"/>
            <w:sz w:val="22"/>
          </w:rPr>
          <w:fldChar w:fldCharType="begin">
            <w:ffData>
              <w:name w:val="Text11"/>
              <w:enabled/>
              <w:calcOnExit w:val="0"/>
              <w:textInput/>
            </w:ffData>
          </w:fldChar>
        </w:r>
        <w:r w:rsidRPr="00953ADD" w:rsidDel="00EB4C62">
          <w:rPr>
            <w:rFonts w:ascii="Arial" w:hAnsi="Arial" w:cs="Arial"/>
            <w:sz w:val="22"/>
          </w:rPr>
          <w:delInstrText xml:space="preserve"> FORMTEXT </w:delInstrText>
        </w:r>
        <w:r w:rsidRPr="00953ADD" w:rsidDel="00EB4C62">
          <w:rPr>
            <w:rFonts w:ascii="Arial" w:hAnsi="Arial" w:cs="Arial"/>
            <w:sz w:val="22"/>
          </w:rPr>
        </w:r>
        <w:r w:rsidRPr="00953ADD" w:rsidDel="00EB4C62">
          <w:rPr>
            <w:rFonts w:ascii="Arial" w:hAnsi="Arial" w:cs="Arial"/>
            <w:sz w:val="22"/>
          </w:rPr>
          <w:fldChar w:fldCharType="separate"/>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fldChar w:fldCharType="end"/>
        </w:r>
        <w:r w:rsidRPr="00953ADD" w:rsidDel="00EB4C62">
          <w:rPr>
            <w:rFonts w:ascii="Arial" w:hAnsi="Arial" w:cs="Arial"/>
            <w:sz w:val="22"/>
            <w:szCs w:val="22"/>
          </w:rPr>
          <w:delText xml:space="preserve"> </w:delText>
        </w:r>
      </w:del>
      <w:ins w:id="104" w:author="Procházka Martin, DiS." w:date="2018-10-11T09:50:00Z">
        <w:r w:rsidR="00EB4C62">
          <w:rPr>
            <w:rFonts w:ascii="Arial" w:hAnsi="Arial" w:cs="Arial"/>
            <w:sz w:val="22"/>
          </w:rPr>
          <w:t>2</w:t>
        </w:r>
        <w:r w:rsidR="00EB4C62" w:rsidRPr="00953ADD">
          <w:rPr>
            <w:rFonts w:ascii="Arial" w:hAnsi="Arial" w:cs="Arial"/>
            <w:sz w:val="22"/>
            <w:szCs w:val="22"/>
          </w:rPr>
          <w:t xml:space="preserve"> </w:t>
        </w:r>
      </w:ins>
      <w:del w:id="105" w:author="Procházka Martin, DiS." w:date="2018-10-11T09:50:00Z">
        <w:r w:rsidRPr="00953ADD" w:rsidDel="00EB4C62">
          <w:rPr>
            <w:rFonts w:ascii="Arial" w:hAnsi="Arial" w:cs="Arial"/>
            <w:sz w:val="22"/>
            <w:szCs w:val="22"/>
          </w:rPr>
          <w:delText>(</w:delText>
        </w:r>
        <w:r w:rsidRPr="00953ADD" w:rsidDel="00EB4C62">
          <w:rPr>
            <w:rFonts w:ascii="Arial" w:hAnsi="Arial" w:cs="Arial"/>
            <w:sz w:val="22"/>
          </w:rPr>
          <w:fldChar w:fldCharType="begin">
            <w:ffData>
              <w:name w:val="Text11"/>
              <w:enabled/>
              <w:calcOnExit w:val="0"/>
              <w:textInput/>
            </w:ffData>
          </w:fldChar>
        </w:r>
        <w:r w:rsidRPr="00953ADD" w:rsidDel="00EB4C62">
          <w:rPr>
            <w:rFonts w:ascii="Arial" w:hAnsi="Arial" w:cs="Arial"/>
            <w:sz w:val="22"/>
          </w:rPr>
          <w:delInstrText xml:space="preserve"> FORMTEXT </w:delInstrText>
        </w:r>
        <w:r w:rsidRPr="00953ADD" w:rsidDel="00EB4C62">
          <w:rPr>
            <w:rFonts w:ascii="Arial" w:hAnsi="Arial" w:cs="Arial"/>
            <w:sz w:val="22"/>
          </w:rPr>
        </w:r>
        <w:r w:rsidRPr="00953ADD" w:rsidDel="00EB4C62">
          <w:rPr>
            <w:rFonts w:ascii="Arial" w:hAnsi="Arial" w:cs="Arial"/>
            <w:sz w:val="22"/>
          </w:rPr>
          <w:fldChar w:fldCharType="separate"/>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delText> </w:delText>
        </w:r>
        <w:r w:rsidRPr="00953ADD" w:rsidDel="00EB4C62">
          <w:rPr>
            <w:rFonts w:ascii="Arial" w:hAnsi="Arial" w:cs="Arial"/>
            <w:sz w:val="22"/>
          </w:rPr>
          <w:fldChar w:fldCharType="end"/>
        </w:r>
        <w:r w:rsidRPr="00953ADD" w:rsidDel="00EB4C62">
          <w:rPr>
            <w:rFonts w:ascii="Arial" w:hAnsi="Arial" w:cs="Arial"/>
            <w:sz w:val="22"/>
          </w:rPr>
          <w:delText>)</w:delText>
        </w:r>
        <w:r w:rsidRPr="00953ADD" w:rsidDel="00EB4C62">
          <w:rPr>
            <w:rFonts w:ascii="Arial" w:hAnsi="Arial" w:cs="Arial"/>
            <w:sz w:val="22"/>
            <w:szCs w:val="22"/>
          </w:rPr>
          <w:delText xml:space="preserve"> </w:delText>
        </w:r>
      </w:del>
      <w:ins w:id="106" w:author="Procházka Martin, DiS." w:date="2018-10-11T09:50:00Z">
        <w:r w:rsidR="00EB4C62" w:rsidRPr="00953ADD">
          <w:rPr>
            <w:rFonts w:ascii="Arial" w:hAnsi="Arial" w:cs="Arial"/>
            <w:sz w:val="22"/>
            <w:szCs w:val="22"/>
          </w:rPr>
          <w:t>(</w:t>
        </w:r>
        <w:r w:rsidR="00EB4C62">
          <w:rPr>
            <w:rFonts w:ascii="Arial" w:hAnsi="Arial" w:cs="Arial"/>
            <w:sz w:val="22"/>
          </w:rPr>
          <w:t>dvě</w:t>
        </w:r>
        <w:r w:rsidR="00EB4C62" w:rsidRPr="00953ADD">
          <w:rPr>
            <w:rFonts w:ascii="Arial" w:hAnsi="Arial" w:cs="Arial"/>
            <w:sz w:val="22"/>
          </w:rPr>
          <w:t>)</w:t>
        </w:r>
        <w:r w:rsidR="00EB4C62" w:rsidRPr="00953ADD">
          <w:rPr>
            <w:rFonts w:ascii="Arial" w:hAnsi="Arial" w:cs="Arial"/>
            <w:sz w:val="22"/>
            <w:szCs w:val="22"/>
          </w:rPr>
          <w:t xml:space="preserve"> </w:t>
        </w:r>
      </w:ins>
      <w:r w:rsidRPr="00953ADD">
        <w:rPr>
          <w:rFonts w:ascii="Arial" w:hAnsi="Arial" w:cs="Arial"/>
          <w:sz w:val="22"/>
          <w:szCs w:val="22"/>
        </w:rPr>
        <w:t>vyhotovení.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11. Smluvní strany prohlašují, že si smlouvu řádně přečetly a že smlouvu uzavřely na základě pravé a svobodné vůle. Na důkaz toho stvrzují smlouvu svými podpisy.</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12. Osoby uzavírající tuto smlouvu za smluvní strany souhlasí s uveřejněním svých osobních údajů, které jsou uvedeny v této smlouvě, spolu se smlouvou v registru smluv. Tento souhlas je udělen na dobu neurčitou.</w:t>
      </w:r>
    </w:p>
    <w:p w:rsidR="00953ADD" w:rsidRPr="00953ADD" w:rsidRDefault="00953ADD" w:rsidP="00953ADD">
      <w:pPr>
        <w:spacing w:after="120"/>
        <w:ind w:left="284" w:hanging="284"/>
        <w:jc w:val="both"/>
        <w:rPr>
          <w:rFonts w:ascii="Arial" w:hAnsi="Arial" w:cs="Arial"/>
          <w:sz w:val="22"/>
          <w:szCs w:val="22"/>
        </w:rPr>
      </w:pP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Příloha č. 1: Cenová nabídka</w:t>
      </w: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r w:rsidRPr="00953ADD">
        <w:rPr>
          <w:rFonts w:ascii="Arial" w:hAnsi="Arial" w:cs="Arial"/>
          <w:snapToGrid/>
          <w:sz w:val="22"/>
          <w:szCs w:val="22"/>
        </w:rPr>
        <w:t>V Hradci Králové dne</w:t>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t xml:space="preserve">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napToGrid/>
          <w:sz w:val="22"/>
          <w:szCs w:val="22"/>
        </w:rPr>
        <w:t xml:space="preserve"> dne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tabs>
          <w:tab w:val="left" w:pos="5245"/>
        </w:tabs>
        <w:spacing w:before="120" w:after="720"/>
        <w:jc w:val="both"/>
        <w:rPr>
          <w:rFonts w:ascii="Arial" w:hAnsi="Arial" w:cs="Arial"/>
          <w:sz w:val="22"/>
          <w:szCs w:val="22"/>
        </w:rPr>
      </w:pPr>
      <w:r w:rsidRPr="00953ADD">
        <w:rPr>
          <w:rFonts w:ascii="Arial" w:hAnsi="Arial" w:cs="Arial"/>
          <w:sz w:val="22"/>
          <w:szCs w:val="22"/>
        </w:rPr>
        <w:t>Za kupujícího:</w:t>
      </w:r>
      <w:r w:rsidRPr="00953ADD">
        <w:rPr>
          <w:rFonts w:ascii="Arial" w:hAnsi="Arial" w:cs="Arial"/>
          <w:sz w:val="22"/>
          <w:szCs w:val="22"/>
        </w:rPr>
        <w:tab/>
        <w:t>Za prodávajícího:</w:t>
      </w:r>
    </w:p>
    <w:p w:rsidR="00953ADD" w:rsidRPr="00953ADD" w:rsidRDefault="00953ADD" w:rsidP="00953ADD">
      <w:pPr>
        <w:widowControl w:val="0"/>
        <w:tabs>
          <w:tab w:val="left" w:pos="5245"/>
        </w:tabs>
        <w:spacing w:before="120" w:after="1440"/>
        <w:jc w:val="both"/>
        <w:rPr>
          <w:rFonts w:ascii="Arial" w:hAnsi="Arial" w:cs="Arial"/>
          <w:sz w:val="22"/>
          <w:szCs w:val="22"/>
        </w:rPr>
      </w:pPr>
      <w:r w:rsidRPr="00953ADD">
        <w:rPr>
          <w:rFonts w:ascii="Arial" w:hAnsi="Arial" w:cs="Arial"/>
          <w:sz w:val="22"/>
          <w:szCs w:val="22"/>
        </w:rPr>
        <w:t>Otisk razítka:……………………….</w:t>
      </w:r>
      <w:r w:rsidRPr="00953ADD">
        <w:rPr>
          <w:rFonts w:ascii="Arial" w:hAnsi="Arial" w:cs="Arial"/>
          <w:sz w:val="22"/>
          <w:szCs w:val="22"/>
        </w:rPr>
        <w:tab/>
        <w:t>Otisk razítka:……………………….</w:t>
      </w:r>
    </w:p>
    <w:p w:rsidR="00953ADD" w:rsidRPr="00953ADD" w:rsidRDefault="00953ADD" w:rsidP="00953ADD">
      <w:pPr>
        <w:widowControl w:val="0"/>
        <w:tabs>
          <w:tab w:val="left" w:pos="5245"/>
        </w:tabs>
        <w:jc w:val="both"/>
        <w:rPr>
          <w:rFonts w:ascii="Arial" w:hAnsi="Arial" w:cs="Arial"/>
          <w:sz w:val="22"/>
          <w:szCs w:val="22"/>
        </w:rPr>
      </w:pPr>
      <w:r w:rsidRPr="00953ADD">
        <w:rPr>
          <w:rFonts w:ascii="Arial" w:hAnsi="Arial" w:cs="Arial"/>
          <w:sz w:val="22"/>
          <w:szCs w:val="22"/>
        </w:rPr>
        <w:t>………………………………………</w:t>
      </w:r>
      <w:r w:rsidRPr="00953ADD">
        <w:rPr>
          <w:rFonts w:ascii="Arial" w:hAnsi="Arial" w:cs="Arial"/>
          <w:sz w:val="22"/>
          <w:szCs w:val="22"/>
        </w:rPr>
        <w:tab/>
        <w:t>………………………………………</w:t>
      </w:r>
    </w:p>
    <w:p w:rsidR="00953ADD" w:rsidRPr="00953ADD" w:rsidRDefault="00953ADD" w:rsidP="00953ADD">
      <w:pPr>
        <w:tabs>
          <w:tab w:val="center" w:pos="2552"/>
          <w:tab w:val="left" w:pos="5245"/>
        </w:tabs>
        <w:rPr>
          <w:rFonts w:cs="Arial"/>
          <w:noProof/>
          <w:sz w:val="22"/>
          <w:szCs w:val="22"/>
        </w:rPr>
      </w:pPr>
      <w:r w:rsidRPr="00953ADD">
        <w:rPr>
          <w:rFonts w:ascii="Arial" w:hAnsi="Arial" w:cs="Arial"/>
          <w:bCs/>
          <w:sz w:val="22"/>
          <w:szCs w:val="22"/>
        </w:rPr>
        <w:t xml:space="preserve">            Ing. Lubor Hrubeš</w:t>
      </w:r>
      <w:r w:rsidRPr="00953ADD">
        <w:rPr>
          <w:rFonts w:ascii="Arial" w:hAnsi="Arial" w:cs="Arial"/>
          <w:bCs/>
          <w:sz w:val="22"/>
          <w:szCs w:val="22"/>
        </w:rPr>
        <w:tab/>
      </w:r>
      <w:r w:rsidRPr="00953ADD">
        <w:rPr>
          <w:rFonts w:ascii="Arial" w:hAnsi="Arial" w:cs="Arial"/>
          <w:bCs/>
          <w:sz w:val="22"/>
          <w:szCs w:val="22"/>
        </w:rPr>
        <w:tab/>
        <w:t xml:space="preserve">          Jméno podpisující osoby</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Správa železniční dopravní cesty, </w:t>
      </w:r>
      <w:r w:rsidRPr="00953ADD">
        <w:rPr>
          <w:rFonts w:ascii="Arial" w:hAnsi="Arial" w:cs="Arial"/>
          <w:bCs/>
          <w:sz w:val="22"/>
          <w:szCs w:val="22"/>
        </w:rPr>
        <w:tab/>
        <w:t xml:space="preserve">          Společnost</w:t>
      </w:r>
    </w:p>
    <w:p w:rsidR="00953ADD" w:rsidRPr="00953ADD" w:rsidRDefault="00953ADD" w:rsidP="00953ADD">
      <w:pPr>
        <w:tabs>
          <w:tab w:val="left" w:pos="5245"/>
        </w:tabs>
        <w:rPr>
          <w:rFonts w:ascii="Arial" w:hAnsi="Arial" w:cs="Arial"/>
          <w:bCs/>
          <w:sz w:val="22"/>
          <w:szCs w:val="22"/>
        </w:rPr>
      </w:pPr>
      <w:r w:rsidRPr="00953ADD">
        <w:rPr>
          <w:rFonts w:ascii="Arial" w:hAnsi="Arial" w:cs="Arial"/>
          <w:bCs/>
          <w:sz w:val="22"/>
          <w:szCs w:val="22"/>
        </w:rPr>
        <w:t xml:space="preserve">            statní organizace</w:t>
      </w:r>
      <w:r w:rsidRPr="00953ADD">
        <w:rPr>
          <w:rFonts w:ascii="Arial" w:hAnsi="Arial" w:cs="Arial"/>
          <w:bCs/>
          <w:sz w:val="22"/>
          <w:szCs w:val="22"/>
        </w:rPr>
        <w:tab/>
        <w:t xml:space="preserve">          Funkce</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ředitel Oblastního ředitelství </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Hradec Králové</w:t>
      </w: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
          <w:sz w:val="22"/>
          <w:szCs w:val="22"/>
        </w:rPr>
      </w:pPr>
      <w:r w:rsidRPr="00953ADD">
        <w:rPr>
          <w:rFonts w:ascii="Arial" w:hAnsi="Arial" w:cs="Arial"/>
          <w:sz w:val="22"/>
          <w:szCs w:val="22"/>
        </w:rPr>
        <w:t>Tato smlouva byla uveřejněna prostřednictvím Registru smluv dne ……………</w:t>
      </w:r>
      <w:proofErr w:type="gramStart"/>
      <w:r w:rsidRPr="00953ADD">
        <w:rPr>
          <w:rFonts w:ascii="Arial" w:hAnsi="Arial" w:cs="Arial"/>
          <w:sz w:val="22"/>
          <w:szCs w:val="22"/>
        </w:rPr>
        <w:t>…..</w:t>
      </w:r>
      <w:proofErr w:type="gramEnd"/>
    </w:p>
    <w:p w:rsidR="00776860" w:rsidRPr="00130CA4" w:rsidRDefault="00776860" w:rsidP="00D715C5">
      <w:pPr>
        <w:ind w:right="-1"/>
        <w:rPr>
          <w:rFonts w:ascii="Arial CE" w:hAnsi="Arial CE" w:cs="Arial"/>
          <w:sz w:val="22"/>
          <w:szCs w:val="22"/>
        </w:rPr>
      </w:pPr>
    </w:p>
    <w:sectPr w:rsidR="00776860" w:rsidRPr="00130CA4" w:rsidSect="00033D34">
      <w:headerReference w:type="default" r:id="rId9"/>
      <w:footerReference w:type="default" r:id="rId10"/>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2A5" w:rsidRDefault="00CD42A5">
      <w:r>
        <w:separator/>
      </w:r>
    </w:p>
  </w:endnote>
  <w:endnote w:type="continuationSeparator" w:id="0">
    <w:p w:rsidR="00CD42A5" w:rsidRDefault="00CD4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F965B3">
      <w:rPr>
        <w:rStyle w:val="slostrnky"/>
        <w:noProof/>
        <w:sz w:val="20"/>
      </w:rPr>
      <w:t>1</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F965B3">
      <w:rPr>
        <w:rStyle w:val="slostrnky"/>
        <w:noProof/>
        <w:sz w:val="20"/>
      </w:rPr>
      <w:t>6</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2A5" w:rsidRDefault="00CD42A5">
      <w:r>
        <w:separator/>
      </w:r>
    </w:p>
  </w:footnote>
  <w:footnote w:type="continuationSeparator" w:id="0">
    <w:p w:rsidR="00CD42A5" w:rsidRDefault="00CD4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953ADD" w:rsidP="009E6D51">
    <w:pPr>
      <w:pStyle w:val="Zhlav"/>
      <w:pBdr>
        <w:between w:val="single" w:sz="4" w:space="1" w:color="auto"/>
      </w:pBdr>
      <w:jc w:val="right"/>
      <w:rPr>
        <w:sz w:val="18"/>
        <w:szCs w:val="18"/>
      </w:rPr>
    </w:pPr>
    <w:r>
      <w:rPr>
        <w:sz w:val="18"/>
        <w:szCs w:val="18"/>
      </w:rPr>
      <w:t>Kupní smlouva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w:t>
    </w:r>
    <w:ins w:id="107" w:author="Procházka Martin, DiS." w:date="2018-10-04T10:43:00Z">
      <w:r w:rsidR="002F0AF8" w:rsidRPr="002F0AF8">
        <w:rPr>
          <w:sz w:val="18"/>
          <w:szCs w:val="18"/>
        </w:rPr>
        <w:t>Dodávka materiálu trakčního vedení</w:t>
      </w:r>
    </w:ins>
    <w:del w:id="108" w:author="Procházka Martin, DiS." w:date="2018-10-04T10:43:00Z">
      <w:r w:rsidRPr="00716EC3" w:rsidDel="002F0AF8">
        <w:rPr>
          <w:sz w:val="18"/>
          <w:szCs w:val="18"/>
          <w:highlight w:val="yellow"/>
        </w:rPr>
        <w:delText>Název zakázky</w:delText>
      </w:r>
    </w:del>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E5B5DE1"/>
    <w:multiLevelType w:val="multilevel"/>
    <w:tmpl w:val="7332D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4E83938"/>
    <w:multiLevelType w:val="hybridMultilevel"/>
    <w:tmpl w:val="B4E2E38A"/>
    <w:lvl w:ilvl="0" w:tplc="04050017">
      <w:start w:val="1"/>
      <w:numFmt w:val="lowerLetter"/>
      <w:lvlText w:val="%1)"/>
      <w:lvlJc w:val="left"/>
      <w:pPr>
        <w:ind w:left="1174" w:hanging="360"/>
      </w:pPr>
    </w:lvl>
    <w:lvl w:ilvl="1" w:tplc="04050019">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5">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BA13EF"/>
    <w:multiLevelType w:val="multilevel"/>
    <w:tmpl w:val="34F63136"/>
    <w:lvl w:ilvl="0">
      <w:start w:val="4"/>
      <w:numFmt w:val="decimal"/>
      <w:lvlText w:val="%1."/>
      <w:lvlJc w:val="left"/>
      <w:pPr>
        <w:tabs>
          <w:tab w:val="num" w:pos="360"/>
        </w:tabs>
        <w:ind w:left="360" w:hanging="360"/>
      </w:pPr>
      <w:rPr>
        <w:rFonts w:hint="default"/>
        <w:b/>
      </w:rPr>
    </w:lvl>
    <w:lvl w:ilvl="1">
      <w:start w:val="1"/>
      <w:numFmt w:val="decimal"/>
      <w:lvlText w:val="4.%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17EB599F"/>
    <w:multiLevelType w:val="hybridMultilevel"/>
    <w:tmpl w:val="C2FCDE50"/>
    <w:lvl w:ilvl="0" w:tplc="04050003">
      <w:start w:val="1"/>
      <w:numFmt w:val="bullet"/>
      <w:lvlText w:val="o"/>
      <w:lvlJc w:val="left"/>
      <w:pPr>
        <w:ind w:left="1174" w:hanging="360"/>
      </w:pPr>
      <w:rPr>
        <w:rFonts w:ascii="Courier New" w:hAnsi="Courier New" w:cs="Courier New"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8">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1C127ED"/>
    <w:multiLevelType w:val="hybridMultilevel"/>
    <w:tmpl w:val="21C4BDD6"/>
    <w:lvl w:ilvl="0" w:tplc="92BCCD78">
      <w:start w:val="9"/>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6">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49EB0424"/>
    <w:multiLevelType w:val="multilevel"/>
    <w:tmpl w:val="CE703FA0"/>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AF87702"/>
    <w:multiLevelType w:val="hybridMultilevel"/>
    <w:tmpl w:val="13B2FD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6A206DA"/>
    <w:multiLevelType w:val="hybridMultilevel"/>
    <w:tmpl w:val="CC3806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5"/>
  </w:num>
  <w:num w:numId="3">
    <w:abstractNumId w:val="27"/>
  </w:num>
  <w:num w:numId="4">
    <w:abstractNumId w:val="22"/>
  </w:num>
  <w:num w:numId="5">
    <w:abstractNumId w:val="24"/>
  </w:num>
  <w:num w:numId="6">
    <w:abstractNumId w:val="9"/>
  </w:num>
  <w:num w:numId="7">
    <w:abstractNumId w:val="1"/>
  </w:num>
  <w:num w:numId="8">
    <w:abstractNumId w:val="21"/>
  </w:num>
  <w:num w:numId="9">
    <w:abstractNumId w:val="8"/>
  </w:num>
  <w:num w:numId="10">
    <w:abstractNumId w:val="17"/>
  </w:num>
  <w:num w:numId="11">
    <w:abstractNumId w:val="20"/>
  </w:num>
  <w:num w:numId="12">
    <w:abstractNumId w:val="16"/>
  </w:num>
  <w:num w:numId="13">
    <w:abstractNumId w:val="14"/>
  </w:num>
  <w:num w:numId="14">
    <w:abstractNumId w:val="2"/>
  </w:num>
  <w:num w:numId="15">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 w:numId="27">
    <w:abstractNumId w:val="18"/>
  </w:num>
  <w:num w:numId="28">
    <w:abstractNumId w:val="11"/>
  </w:num>
  <w:num w:numId="29">
    <w:abstractNumId w:val="13"/>
  </w:num>
  <w:num w:numId="30">
    <w:abstractNumId w:val="23"/>
  </w:num>
  <w:num w:numId="31">
    <w:abstractNumId w:val="5"/>
  </w:num>
  <w:num w:numId="32">
    <w:abstractNumId w:val="7"/>
  </w:num>
  <w:num w:numId="33">
    <w:abstractNumId w:val="4"/>
  </w:num>
  <w:num w:numId="34">
    <w:abstractNumId w:val="19"/>
  </w:num>
  <w:num w:numId="35">
    <w:abstractNumId w:val="28"/>
  </w:num>
  <w:num w:numId="36">
    <w:abstractNumId w:val="25"/>
  </w:num>
  <w:num w:numId="37">
    <w:abstractNumId w:val="10"/>
  </w:num>
  <w:num w:numId="3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7A8"/>
    <w:rsid w:val="00020D8A"/>
    <w:rsid w:val="00024618"/>
    <w:rsid w:val="00033114"/>
    <w:rsid w:val="00033AFF"/>
    <w:rsid w:val="00033D34"/>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201A"/>
    <w:rsid w:val="00074065"/>
    <w:rsid w:val="0007495B"/>
    <w:rsid w:val="00077F6B"/>
    <w:rsid w:val="00080735"/>
    <w:rsid w:val="00080AB7"/>
    <w:rsid w:val="000838C0"/>
    <w:rsid w:val="00083B1C"/>
    <w:rsid w:val="00084A5F"/>
    <w:rsid w:val="00085F59"/>
    <w:rsid w:val="00085FB7"/>
    <w:rsid w:val="00086A6B"/>
    <w:rsid w:val="00087451"/>
    <w:rsid w:val="00090586"/>
    <w:rsid w:val="00092818"/>
    <w:rsid w:val="000956F0"/>
    <w:rsid w:val="00095A7C"/>
    <w:rsid w:val="00096ADD"/>
    <w:rsid w:val="000A1BB5"/>
    <w:rsid w:val="000A3362"/>
    <w:rsid w:val="000A3B77"/>
    <w:rsid w:val="000A4DB3"/>
    <w:rsid w:val="000A4E09"/>
    <w:rsid w:val="000A6B19"/>
    <w:rsid w:val="000A6C23"/>
    <w:rsid w:val="000A77E0"/>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B85"/>
    <w:rsid w:val="00127B07"/>
    <w:rsid w:val="00130CA4"/>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818"/>
    <w:rsid w:val="00190235"/>
    <w:rsid w:val="00190D67"/>
    <w:rsid w:val="00193EBF"/>
    <w:rsid w:val="001977E5"/>
    <w:rsid w:val="001A2474"/>
    <w:rsid w:val="001A4B08"/>
    <w:rsid w:val="001A72F8"/>
    <w:rsid w:val="001B158A"/>
    <w:rsid w:val="001B200E"/>
    <w:rsid w:val="001B3322"/>
    <w:rsid w:val="001B38EB"/>
    <w:rsid w:val="001B48E3"/>
    <w:rsid w:val="001B5151"/>
    <w:rsid w:val="001B747F"/>
    <w:rsid w:val="001B7CCB"/>
    <w:rsid w:val="001C0001"/>
    <w:rsid w:val="001C04F1"/>
    <w:rsid w:val="001C120A"/>
    <w:rsid w:val="001C21AA"/>
    <w:rsid w:val="001C3035"/>
    <w:rsid w:val="001D2AAF"/>
    <w:rsid w:val="001D6794"/>
    <w:rsid w:val="001D7E1E"/>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31981"/>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21DB"/>
    <w:rsid w:val="00287652"/>
    <w:rsid w:val="0029102E"/>
    <w:rsid w:val="0029176E"/>
    <w:rsid w:val="00292AA1"/>
    <w:rsid w:val="00292F04"/>
    <w:rsid w:val="00293EF9"/>
    <w:rsid w:val="00294E7E"/>
    <w:rsid w:val="0029627F"/>
    <w:rsid w:val="00296489"/>
    <w:rsid w:val="0029742E"/>
    <w:rsid w:val="002A29FF"/>
    <w:rsid w:val="002A333C"/>
    <w:rsid w:val="002A37D8"/>
    <w:rsid w:val="002A4072"/>
    <w:rsid w:val="002A4357"/>
    <w:rsid w:val="002B0BE4"/>
    <w:rsid w:val="002B3A59"/>
    <w:rsid w:val="002B4FC8"/>
    <w:rsid w:val="002C1A43"/>
    <w:rsid w:val="002C6623"/>
    <w:rsid w:val="002D517F"/>
    <w:rsid w:val="002D7E54"/>
    <w:rsid w:val="002E0A1C"/>
    <w:rsid w:val="002E12FA"/>
    <w:rsid w:val="002E22C0"/>
    <w:rsid w:val="002E2BE7"/>
    <w:rsid w:val="002E2F78"/>
    <w:rsid w:val="002E2FF5"/>
    <w:rsid w:val="002E3A55"/>
    <w:rsid w:val="002E3BC1"/>
    <w:rsid w:val="002E4CEA"/>
    <w:rsid w:val="002E65AF"/>
    <w:rsid w:val="002E7028"/>
    <w:rsid w:val="002F0AF8"/>
    <w:rsid w:val="002F3C5D"/>
    <w:rsid w:val="003008E0"/>
    <w:rsid w:val="00300980"/>
    <w:rsid w:val="0030190A"/>
    <w:rsid w:val="00302987"/>
    <w:rsid w:val="003030CC"/>
    <w:rsid w:val="00305606"/>
    <w:rsid w:val="00307625"/>
    <w:rsid w:val="003077A3"/>
    <w:rsid w:val="003103C2"/>
    <w:rsid w:val="00310878"/>
    <w:rsid w:val="00310F1E"/>
    <w:rsid w:val="00312520"/>
    <w:rsid w:val="003140BB"/>
    <w:rsid w:val="00314A14"/>
    <w:rsid w:val="00317A53"/>
    <w:rsid w:val="0032111D"/>
    <w:rsid w:val="003225AA"/>
    <w:rsid w:val="00322BE8"/>
    <w:rsid w:val="00324258"/>
    <w:rsid w:val="00325669"/>
    <w:rsid w:val="0032763E"/>
    <w:rsid w:val="00331867"/>
    <w:rsid w:val="00333471"/>
    <w:rsid w:val="003340B7"/>
    <w:rsid w:val="00335880"/>
    <w:rsid w:val="0033724E"/>
    <w:rsid w:val="00343A78"/>
    <w:rsid w:val="0034527C"/>
    <w:rsid w:val="0035034E"/>
    <w:rsid w:val="0035155F"/>
    <w:rsid w:val="003515CB"/>
    <w:rsid w:val="00352726"/>
    <w:rsid w:val="00352A0E"/>
    <w:rsid w:val="0035776B"/>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91A15"/>
    <w:rsid w:val="003948CD"/>
    <w:rsid w:val="003950A7"/>
    <w:rsid w:val="003954FE"/>
    <w:rsid w:val="0039650F"/>
    <w:rsid w:val="00397D8E"/>
    <w:rsid w:val="003A0D0C"/>
    <w:rsid w:val="003A2BB7"/>
    <w:rsid w:val="003A404F"/>
    <w:rsid w:val="003A4F40"/>
    <w:rsid w:val="003A742F"/>
    <w:rsid w:val="003B3FA2"/>
    <w:rsid w:val="003B419B"/>
    <w:rsid w:val="003B503E"/>
    <w:rsid w:val="003B5ADB"/>
    <w:rsid w:val="003B6A8D"/>
    <w:rsid w:val="003C407B"/>
    <w:rsid w:val="003D27F7"/>
    <w:rsid w:val="003D3A07"/>
    <w:rsid w:val="003D4D11"/>
    <w:rsid w:val="003D4DB4"/>
    <w:rsid w:val="003D7832"/>
    <w:rsid w:val="003E1023"/>
    <w:rsid w:val="003E474F"/>
    <w:rsid w:val="003E67FE"/>
    <w:rsid w:val="003E71CB"/>
    <w:rsid w:val="003E7BDC"/>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118"/>
    <w:rsid w:val="00450646"/>
    <w:rsid w:val="00453802"/>
    <w:rsid w:val="00464F0E"/>
    <w:rsid w:val="0047151A"/>
    <w:rsid w:val="00471BC7"/>
    <w:rsid w:val="00471F89"/>
    <w:rsid w:val="0047225E"/>
    <w:rsid w:val="004729C1"/>
    <w:rsid w:val="00472E88"/>
    <w:rsid w:val="00480CB5"/>
    <w:rsid w:val="00481C18"/>
    <w:rsid w:val="00481FA3"/>
    <w:rsid w:val="004836B2"/>
    <w:rsid w:val="004842E9"/>
    <w:rsid w:val="00485E6D"/>
    <w:rsid w:val="0049210C"/>
    <w:rsid w:val="0049294D"/>
    <w:rsid w:val="004934BF"/>
    <w:rsid w:val="00493C01"/>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C0435"/>
    <w:rsid w:val="004C344D"/>
    <w:rsid w:val="004C4486"/>
    <w:rsid w:val="004C56A4"/>
    <w:rsid w:val="004C6734"/>
    <w:rsid w:val="004C785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28FB"/>
    <w:rsid w:val="005137AD"/>
    <w:rsid w:val="00513D50"/>
    <w:rsid w:val="005147CB"/>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416"/>
    <w:rsid w:val="00567B47"/>
    <w:rsid w:val="00571896"/>
    <w:rsid w:val="00572C6F"/>
    <w:rsid w:val="005755AD"/>
    <w:rsid w:val="00576442"/>
    <w:rsid w:val="0058334E"/>
    <w:rsid w:val="005843B7"/>
    <w:rsid w:val="00584877"/>
    <w:rsid w:val="00585AC1"/>
    <w:rsid w:val="00587A98"/>
    <w:rsid w:val="00591C74"/>
    <w:rsid w:val="0059297E"/>
    <w:rsid w:val="0059329E"/>
    <w:rsid w:val="00593AC6"/>
    <w:rsid w:val="005A58D7"/>
    <w:rsid w:val="005A78CE"/>
    <w:rsid w:val="005B209A"/>
    <w:rsid w:val="005B3391"/>
    <w:rsid w:val="005B49C1"/>
    <w:rsid w:val="005B6580"/>
    <w:rsid w:val="005B6761"/>
    <w:rsid w:val="005B78B9"/>
    <w:rsid w:val="005C0C63"/>
    <w:rsid w:val="005C1DA1"/>
    <w:rsid w:val="005C1FBA"/>
    <w:rsid w:val="005C2F28"/>
    <w:rsid w:val="005C3E23"/>
    <w:rsid w:val="005C41BE"/>
    <w:rsid w:val="005C41F5"/>
    <w:rsid w:val="005C42F1"/>
    <w:rsid w:val="005C5A92"/>
    <w:rsid w:val="005C63F3"/>
    <w:rsid w:val="005C6E85"/>
    <w:rsid w:val="005D02FA"/>
    <w:rsid w:val="005D2B93"/>
    <w:rsid w:val="005D330F"/>
    <w:rsid w:val="005D4E29"/>
    <w:rsid w:val="005D5BC3"/>
    <w:rsid w:val="005E1265"/>
    <w:rsid w:val="005E19BA"/>
    <w:rsid w:val="005E2DE3"/>
    <w:rsid w:val="005E5C9C"/>
    <w:rsid w:val="005E5F9A"/>
    <w:rsid w:val="005E7A89"/>
    <w:rsid w:val="005F1CF3"/>
    <w:rsid w:val="005F21A5"/>
    <w:rsid w:val="005F253F"/>
    <w:rsid w:val="005F2D94"/>
    <w:rsid w:val="005F348B"/>
    <w:rsid w:val="005F552B"/>
    <w:rsid w:val="005F5BA0"/>
    <w:rsid w:val="005F6667"/>
    <w:rsid w:val="005F6FC5"/>
    <w:rsid w:val="006015C5"/>
    <w:rsid w:val="00601DEB"/>
    <w:rsid w:val="006027E6"/>
    <w:rsid w:val="006042E3"/>
    <w:rsid w:val="006106AA"/>
    <w:rsid w:val="0061435D"/>
    <w:rsid w:val="00621BFA"/>
    <w:rsid w:val="00627335"/>
    <w:rsid w:val="0063014A"/>
    <w:rsid w:val="00633CB1"/>
    <w:rsid w:val="006365B8"/>
    <w:rsid w:val="006365DB"/>
    <w:rsid w:val="00636A48"/>
    <w:rsid w:val="00636CE6"/>
    <w:rsid w:val="00645095"/>
    <w:rsid w:val="006470E1"/>
    <w:rsid w:val="00653CAA"/>
    <w:rsid w:val="00654798"/>
    <w:rsid w:val="006601AA"/>
    <w:rsid w:val="006610FA"/>
    <w:rsid w:val="00663B5B"/>
    <w:rsid w:val="0066417F"/>
    <w:rsid w:val="00667426"/>
    <w:rsid w:val="00670140"/>
    <w:rsid w:val="00673AAE"/>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CC2"/>
    <w:rsid w:val="006D3B41"/>
    <w:rsid w:val="006D55BB"/>
    <w:rsid w:val="006E1F5F"/>
    <w:rsid w:val="006E3A50"/>
    <w:rsid w:val="006E50FA"/>
    <w:rsid w:val="006E7727"/>
    <w:rsid w:val="006F41F2"/>
    <w:rsid w:val="006F4706"/>
    <w:rsid w:val="006F5858"/>
    <w:rsid w:val="00701F5F"/>
    <w:rsid w:val="00704B28"/>
    <w:rsid w:val="00704F2A"/>
    <w:rsid w:val="00704FA4"/>
    <w:rsid w:val="00713E7F"/>
    <w:rsid w:val="007167FD"/>
    <w:rsid w:val="00716EC3"/>
    <w:rsid w:val="00717424"/>
    <w:rsid w:val="00720E7D"/>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D26"/>
    <w:rsid w:val="0077670E"/>
    <w:rsid w:val="00776860"/>
    <w:rsid w:val="00783C51"/>
    <w:rsid w:val="00785D19"/>
    <w:rsid w:val="0078698B"/>
    <w:rsid w:val="00791DE8"/>
    <w:rsid w:val="00791FEE"/>
    <w:rsid w:val="007A51CE"/>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80282D"/>
    <w:rsid w:val="00803524"/>
    <w:rsid w:val="00804485"/>
    <w:rsid w:val="00806F38"/>
    <w:rsid w:val="00807F3E"/>
    <w:rsid w:val="008124EC"/>
    <w:rsid w:val="00814C30"/>
    <w:rsid w:val="00816342"/>
    <w:rsid w:val="00816E44"/>
    <w:rsid w:val="00816F6C"/>
    <w:rsid w:val="00817CC0"/>
    <w:rsid w:val="008235D0"/>
    <w:rsid w:val="00823652"/>
    <w:rsid w:val="00823704"/>
    <w:rsid w:val="008240D5"/>
    <w:rsid w:val="00826EC4"/>
    <w:rsid w:val="00827332"/>
    <w:rsid w:val="00832A62"/>
    <w:rsid w:val="00834B74"/>
    <w:rsid w:val="00834E82"/>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C6E78"/>
    <w:rsid w:val="008D6F8D"/>
    <w:rsid w:val="008E01E8"/>
    <w:rsid w:val="008E0F39"/>
    <w:rsid w:val="008E160E"/>
    <w:rsid w:val="008E34E1"/>
    <w:rsid w:val="008E3B15"/>
    <w:rsid w:val="008E752F"/>
    <w:rsid w:val="008F15C5"/>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ED4"/>
    <w:rsid w:val="009345E9"/>
    <w:rsid w:val="009360EB"/>
    <w:rsid w:val="009404BD"/>
    <w:rsid w:val="0094128D"/>
    <w:rsid w:val="00950BE5"/>
    <w:rsid w:val="00953ADD"/>
    <w:rsid w:val="00957B47"/>
    <w:rsid w:val="00964F94"/>
    <w:rsid w:val="00965EF0"/>
    <w:rsid w:val="00967933"/>
    <w:rsid w:val="0097030B"/>
    <w:rsid w:val="00970BA2"/>
    <w:rsid w:val="009711C8"/>
    <w:rsid w:val="00977F57"/>
    <w:rsid w:val="00980E5B"/>
    <w:rsid w:val="009826F0"/>
    <w:rsid w:val="00983C98"/>
    <w:rsid w:val="00983F24"/>
    <w:rsid w:val="00984591"/>
    <w:rsid w:val="00986609"/>
    <w:rsid w:val="0098733F"/>
    <w:rsid w:val="0098756D"/>
    <w:rsid w:val="00987726"/>
    <w:rsid w:val="009927D7"/>
    <w:rsid w:val="009A0000"/>
    <w:rsid w:val="009A02CC"/>
    <w:rsid w:val="009A152E"/>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4D37"/>
    <w:rsid w:val="009D6CD3"/>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1C5"/>
    <w:rsid w:val="00A65702"/>
    <w:rsid w:val="00A659E9"/>
    <w:rsid w:val="00A65C9E"/>
    <w:rsid w:val="00A73ADE"/>
    <w:rsid w:val="00A7419C"/>
    <w:rsid w:val="00A80FE9"/>
    <w:rsid w:val="00A82F22"/>
    <w:rsid w:val="00A84ABD"/>
    <w:rsid w:val="00A85271"/>
    <w:rsid w:val="00A8612E"/>
    <w:rsid w:val="00A867D2"/>
    <w:rsid w:val="00A91E9B"/>
    <w:rsid w:val="00A94F94"/>
    <w:rsid w:val="00A96D4B"/>
    <w:rsid w:val="00AA05D1"/>
    <w:rsid w:val="00AA2183"/>
    <w:rsid w:val="00AA2791"/>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7515"/>
    <w:rsid w:val="00B01943"/>
    <w:rsid w:val="00B01C8B"/>
    <w:rsid w:val="00B04C1B"/>
    <w:rsid w:val="00B066E0"/>
    <w:rsid w:val="00B12F09"/>
    <w:rsid w:val="00B13D26"/>
    <w:rsid w:val="00B17F13"/>
    <w:rsid w:val="00B2490E"/>
    <w:rsid w:val="00B2775E"/>
    <w:rsid w:val="00B27E89"/>
    <w:rsid w:val="00B30C52"/>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1DC3"/>
    <w:rsid w:val="00BA7ECA"/>
    <w:rsid w:val="00BA7FEF"/>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1D46"/>
    <w:rsid w:val="00C434C7"/>
    <w:rsid w:val="00C43800"/>
    <w:rsid w:val="00C45D36"/>
    <w:rsid w:val="00C47ED3"/>
    <w:rsid w:val="00C503AE"/>
    <w:rsid w:val="00C50CEC"/>
    <w:rsid w:val="00C513EE"/>
    <w:rsid w:val="00C51FF2"/>
    <w:rsid w:val="00C566B2"/>
    <w:rsid w:val="00C628F7"/>
    <w:rsid w:val="00C62A55"/>
    <w:rsid w:val="00C63AE9"/>
    <w:rsid w:val="00C66F85"/>
    <w:rsid w:val="00C70115"/>
    <w:rsid w:val="00C702E0"/>
    <w:rsid w:val="00C70A7A"/>
    <w:rsid w:val="00C70CFF"/>
    <w:rsid w:val="00C72480"/>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53EE"/>
    <w:rsid w:val="00CC5FB3"/>
    <w:rsid w:val="00CD0C4D"/>
    <w:rsid w:val="00CD1076"/>
    <w:rsid w:val="00CD271A"/>
    <w:rsid w:val="00CD2A80"/>
    <w:rsid w:val="00CD42A5"/>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3ED0"/>
    <w:rsid w:val="00D54AC1"/>
    <w:rsid w:val="00D563FB"/>
    <w:rsid w:val="00D61F9F"/>
    <w:rsid w:val="00D640F9"/>
    <w:rsid w:val="00D65C4A"/>
    <w:rsid w:val="00D66FAF"/>
    <w:rsid w:val="00D70A9B"/>
    <w:rsid w:val="00D715C5"/>
    <w:rsid w:val="00D72DA1"/>
    <w:rsid w:val="00D74A3D"/>
    <w:rsid w:val="00D762E4"/>
    <w:rsid w:val="00D766A3"/>
    <w:rsid w:val="00D81ECA"/>
    <w:rsid w:val="00D8273C"/>
    <w:rsid w:val="00D82892"/>
    <w:rsid w:val="00D8669D"/>
    <w:rsid w:val="00D86AD0"/>
    <w:rsid w:val="00D91A85"/>
    <w:rsid w:val="00D93B7B"/>
    <w:rsid w:val="00D93C56"/>
    <w:rsid w:val="00D95229"/>
    <w:rsid w:val="00D96BED"/>
    <w:rsid w:val="00DA0932"/>
    <w:rsid w:val="00DB3658"/>
    <w:rsid w:val="00DC6848"/>
    <w:rsid w:val="00DD110C"/>
    <w:rsid w:val="00DD2B2A"/>
    <w:rsid w:val="00DD2D62"/>
    <w:rsid w:val="00DD498B"/>
    <w:rsid w:val="00DD732A"/>
    <w:rsid w:val="00DD7BE1"/>
    <w:rsid w:val="00DE119A"/>
    <w:rsid w:val="00DE1F56"/>
    <w:rsid w:val="00DE44DE"/>
    <w:rsid w:val="00DE4E7E"/>
    <w:rsid w:val="00DE570D"/>
    <w:rsid w:val="00DE6307"/>
    <w:rsid w:val="00DF1275"/>
    <w:rsid w:val="00DF2991"/>
    <w:rsid w:val="00DF3C5C"/>
    <w:rsid w:val="00DF4952"/>
    <w:rsid w:val="00DF4A47"/>
    <w:rsid w:val="00DF67EB"/>
    <w:rsid w:val="00E03A1E"/>
    <w:rsid w:val="00E0552D"/>
    <w:rsid w:val="00E0580B"/>
    <w:rsid w:val="00E05AA8"/>
    <w:rsid w:val="00E10FEA"/>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5012B"/>
    <w:rsid w:val="00E508A1"/>
    <w:rsid w:val="00E52F3C"/>
    <w:rsid w:val="00E5405B"/>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4C62"/>
    <w:rsid w:val="00EB6AF6"/>
    <w:rsid w:val="00EB7FAF"/>
    <w:rsid w:val="00EC09C5"/>
    <w:rsid w:val="00EC3146"/>
    <w:rsid w:val="00EC677B"/>
    <w:rsid w:val="00ED03BE"/>
    <w:rsid w:val="00ED0A03"/>
    <w:rsid w:val="00ED125B"/>
    <w:rsid w:val="00ED531E"/>
    <w:rsid w:val="00ED6C65"/>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217F9"/>
    <w:rsid w:val="00F218DA"/>
    <w:rsid w:val="00F2204F"/>
    <w:rsid w:val="00F2253A"/>
    <w:rsid w:val="00F250F2"/>
    <w:rsid w:val="00F25D6D"/>
    <w:rsid w:val="00F25FEB"/>
    <w:rsid w:val="00F262C2"/>
    <w:rsid w:val="00F275E6"/>
    <w:rsid w:val="00F365FB"/>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5253"/>
    <w:rsid w:val="00F768E9"/>
    <w:rsid w:val="00F773B2"/>
    <w:rsid w:val="00F81D0A"/>
    <w:rsid w:val="00F8299A"/>
    <w:rsid w:val="00F862C8"/>
    <w:rsid w:val="00F87864"/>
    <w:rsid w:val="00F87A5E"/>
    <w:rsid w:val="00F91529"/>
    <w:rsid w:val="00F965B3"/>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903"/>
    <w:rsid w:val="00FD76E7"/>
    <w:rsid w:val="00FE1B31"/>
    <w:rsid w:val="00FE32BD"/>
    <w:rsid w:val="00FE491A"/>
    <w:rsid w:val="00FE7B51"/>
    <w:rsid w:val="00FF0151"/>
    <w:rsid w:val="00FF1638"/>
    <w:rsid w:val="00FF1B33"/>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BEA06-16F8-474C-B3C2-65F9BFB1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2450</Words>
  <Characters>15274</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17689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Procházka Martin, DiS.</cp:lastModifiedBy>
  <cp:revision>6</cp:revision>
  <cp:lastPrinted>2018-05-03T08:56:00Z</cp:lastPrinted>
  <dcterms:created xsi:type="dcterms:W3CDTF">2018-10-09T08:18:00Z</dcterms:created>
  <dcterms:modified xsi:type="dcterms:W3CDTF">2018-10-12T06:25:00Z</dcterms:modified>
</cp:coreProperties>
</file>